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BA66E" w14:textId="0AC81FB4" w:rsidR="00CB2308" w:rsidRPr="006B3FB0" w:rsidRDefault="00604B52" w:rsidP="00CB2308">
      <w:pPr>
        <w:pBdr>
          <w:top w:val="nil"/>
          <w:left w:val="nil"/>
          <w:bottom w:val="nil"/>
          <w:right w:val="nil"/>
          <w:between w:val="nil"/>
        </w:pBdr>
        <w:ind w:left="5387"/>
        <w:outlineLvl w:val="0"/>
        <w:rPr>
          <w:sz w:val="24"/>
          <w:szCs w:val="24"/>
        </w:rPr>
      </w:pPr>
      <w:r w:rsidRPr="006B3FB0">
        <w:rPr>
          <w:sz w:val="24"/>
          <w:szCs w:val="24"/>
        </w:rPr>
        <w:t>УТ</w:t>
      </w:r>
      <w:r w:rsidR="00CB2308" w:rsidRPr="006B3FB0">
        <w:rPr>
          <w:sz w:val="24"/>
          <w:szCs w:val="24"/>
        </w:rPr>
        <w:t>ВЕРЖДАЮ</w:t>
      </w:r>
    </w:p>
    <w:p w14:paraId="026CA83A" w14:textId="2136113F" w:rsidR="00CB2308" w:rsidRPr="006B3FB0" w:rsidRDefault="00C6490C" w:rsidP="00CB2308">
      <w:pPr>
        <w:pBdr>
          <w:top w:val="nil"/>
          <w:left w:val="nil"/>
          <w:bottom w:val="nil"/>
          <w:right w:val="nil"/>
          <w:between w:val="nil"/>
        </w:pBdr>
        <w:ind w:left="5387"/>
        <w:rPr>
          <w:color w:val="000000"/>
          <w:sz w:val="24"/>
          <w:szCs w:val="24"/>
        </w:rPr>
      </w:pPr>
      <w:r w:rsidRPr="006B3FB0">
        <w:rPr>
          <w:color w:val="000000"/>
          <w:sz w:val="24"/>
          <w:szCs w:val="24"/>
        </w:rPr>
        <w:t>Директор</w:t>
      </w:r>
    </w:p>
    <w:p w14:paraId="1D7E5984" w14:textId="77777777" w:rsidR="00CB2308" w:rsidRPr="006B3FB0" w:rsidRDefault="00CB2308" w:rsidP="00CB2308">
      <w:pPr>
        <w:pBdr>
          <w:top w:val="nil"/>
          <w:left w:val="nil"/>
          <w:bottom w:val="nil"/>
          <w:right w:val="nil"/>
          <w:between w:val="nil"/>
        </w:pBdr>
        <w:ind w:left="5387"/>
        <w:rPr>
          <w:color w:val="000000"/>
          <w:sz w:val="24"/>
          <w:szCs w:val="24"/>
        </w:rPr>
      </w:pPr>
      <w:r w:rsidRPr="006B3FB0">
        <w:rPr>
          <w:color w:val="000000"/>
          <w:sz w:val="24"/>
          <w:szCs w:val="24"/>
        </w:rPr>
        <w:t>УП «Медтехника» г.Барановичи</w:t>
      </w:r>
    </w:p>
    <w:p w14:paraId="133CE963" w14:textId="77777777" w:rsidR="00CB2308" w:rsidRPr="006B3FB0" w:rsidRDefault="00CB2308" w:rsidP="00CB2308">
      <w:pPr>
        <w:pBdr>
          <w:top w:val="nil"/>
          <w:left w:val="nil"/>
          <w:bottom w:val="nil"/>
          <w:right w:val="nil"/>
          <w:between w:val="nil"/>
        </w:pBdr>
        <w:ind w:left="5387"/>
        <w:rPr>
          <w:color w:val="000000"/>
          <w:sz w:val="24"/>
          <w:szCs w:val="24"/>
        </w:rPr>
      </w:pPr>
    </w:p>
    <w:p w14:paraId="22D22993" w14:textId="77777777" w:rsidR="00CB2308" w:rsidRPr="006B3FB0" w:rsidRDefault="00CB2308" w:rsidP="00CB2308">
      <w:pPr>
        <w:pBdr>
          <w:top w:val="nil"/>
          <w:left w:val="nil"/>
          <w:bottom w:val="nil"/>
          <w:right w:val="nil"/>
          <w:between w:val="nil"/>
        </w:pBdr>
        <w:ind w:left="5387"/>
        <w:rPr>
          <w:color w:val="000000"/>
          <w:sz w:val="24"/>
          <w:szCs w:val="24"/>
        </w:rPr>
      </w:pPr>
    </w:p>
    <w:p w14:paraId="73919F20" w14:textId="68DFEA0F" w:rsidR="00CB2308" w:rsidRPr="006B3FB0" w:rsidRDefault="00CB2308" w:rsidP="00CB2308">
      <w:pPr>
        <w:pBdr>
          <w:top w:val="nil"/>
          <w:left w:val="nil"/>
          <w:bottom w:val="nil"/>
          <w:right w:val="nil"/>
          <w:between w:val="nil"/>
        </w:pBdr>
        <w:ind w:left="5387"/>
        <w:rPr>
          <w:color w:val="000000"/>
          <w:sz w:val="24"/>
          <w:szCs w:val="24"/>
        </w:rPr>
      </w:pPr>
      <w:r w:rsidRPr="006B3FB0">
        <w:rPr>
          <w:color w:val="000000"/>
          <w:sz w:val="24"/>
          <w:szCs w:val="24"/>
          <w:u w:val="single"/>
        </w:rPr>
        <w:t xml:space="preserve">                                    </w:t>
      </w:r>
      <w:r w:rsidRPr="006B3FB0">
        <w:rPr>
          <w:color w:val="000000"/>
          <w:sz w:val="24"/>
          <w:szCs w:val="24"/>
        </w:rPr>
        <w:t xml:space="preserve"> </w:t>
      </w:r>
      <w:r w:rsidR="00C6490C" w:rsidRPr="006B3FB0">
        <w:rPr>
          <w:color w:val="000000"/>
          <w:sz w:val="24"/>
          <w:szCs w:val="24"/>
        </w:rPr>
        <w:t>Бреслав Э.М.</w:t>
      </w:r>
    </w:p>
    <w:p w14:paraId="34928DB4" w14:textId="77777777" w:rsidR="00CB2308" w:rsidRPr="006B3FB0" w:rsidRDefault="00CB2308" w:rsidP="00CB2308">
      <w:pPr>
        <w:pBdr>
          <w:top w:val="nil"/>
          <w:left w:val="nil"/>
          <w:bottom w:val="nil"/>
          <w:right w:val="nil"/>
          <w:between w:val="nil"/>
        </w:pBdr>
        <w:ind w:left="4679" w:firstLine="707"/>
        <w:rPr>
          <w:color w:val="000000"/>
          <w:sz w:val="24"/>
          <w:szCs w:val="24"/>
        </w:rPr>
      </w:pPr>
    </w:p>
    <w:p w14:paraId="31F1AA9F" w14:textId="0DFC9DE4" w:rsidR="00FB29EE" w:rsidRPr="006B3FB0" w:rsidRDefault="00FB29EE" w:rsidP="00FB29EE">
      <w:pPr>
        <w:pBdr>
          <w:top w:val="nil"/>
          <w:left w:val="nil"/>
          <w:bottom w:val="nil"/>
          <w:right w:val="nil"/>
          <w:between w:val="nil"/>
        </w:pBdr>
        <w:ind w:left="4679" w:firstLine="707"/>
        <w:rPr>
          <w:color w:val="000000"/>
          <w:sz w:val="24"/>
          <w:szCs w:val="24"/>
          <w:u w:val="single"/>
        </w:rPr>
      </w:pPr>
      <w:r w:rsidRPr="006B3FB0">
        <w:rPr>
          <w:color w:val="000000"/>
          <w:sz w:val="24"/>
          <w:szCs w:val="24"/>
          <w:u w:val="single"/>
        </w:rPr>
        <w:t>«</w:t>
      </w:r>
      <w:r w:rsidR="003E622E">
        <w:rPr>
          <w:color w:val="000000"/>
          <w:sz w:val="24"/>
          <w:szCs w:val="24"/>
          <w:u w:val="single"/>
        </w:rPr>
        <w:t>2</w:t>
      </w:r>
      <w:r w:rsidR="00C9548F">
        <w:rPr>
          <w:color w:val="000000"/>
          <w:sz w:val="24"/>
          <w:szCs w:val="24"/>
          <w:u w:val="single"/>
        </w:rPr>
        <w:t>9</w:t>
      </w:r>
      <w:r w:rsidR="00CB2B66" w:rsidRPr="006B3FB0">
        <w:rPr>
          <w:color w:val="000000"/>
          <w:sz w:val="24"/>
          <w:szCs w:val="24"/>
          <w:u w:val="single"/>
        </w:rPr>
        <w:t xml:space="preserve">»  </w:t>
      </w:r>
      <w:r w:rsidR="003E622E">
        <w:rPr>
          <w:color w:val="000000"/>
          <w:sz w:val="24"/>
          <w:szCs w:val="24"/>
          <w:u w:val="single"/>
        </w:rPr>
        <w:t>декабря</w:t>
      </w:r>
      <w:r w:rsidR="00843058" w:rsidRPr="006B3FB0">
        <w:rPr>
          <w:color w:val="000000"/>
          <w:sz w:val="24"/>
          <w:szCs w:val="24"/>
          <w:u w:val="single"/>
        </w:rPr>
        <w:t xml:space="preserve">  2023</w:t>
      </w:r>
      <w:r w:rsidRPr="006B3FB0">
        <w:rPr>
          <w:color w:val="000000"/>
          <w:sz w:val="24"/>
          <w:szCs w:val="24"/>
          <w:u w:val="single"/>
        </w:rPr>
        <w:t>г.</w:t>
      </w:r>
    </w:p>
    <w:p w14:paraId="0E6500F8" w14:textId="77777777" w:rsidR="00CB2308" w:rsidRPr="006B3FB0" w:rsidRDefault="00CB2308" w:rsidP="00CB2308">
      <w:pPr>
        <w:pBdr>
          <w:top w:val="nil"/>
          <w:left w:val="nil"/>
          <w:bottom w:val="nil"/>
          <w:right w:val="nil"/>
          <w:between w:val="nil"/>
        </w:pBdr>
        <w:jc w:val="right"/>
        <w:rPr>
          <w:color w:val="000000"/>
          <w:sz w:val="24"/>
          <w:szCs w:val="24"/>
        </w:rPr>
      </w:pPr>
    </w:p>
    <w:p w14:paraId="53E2F2D9" w14:textId="77777777" w:rsidR="00CB2308" w:rsidRPr="006B3FB0" w:rsidRDefault="00CB2308" w:rsidP="00CB2308">
      <w:pPr>
        <w:pBdr>
          <w:top w:val="nil"/>
          <w:left w:val="nil"/>
          <w:bottom w:val="nil"/>
          <w:right w:val="nil"/>
          <w:between w:val="nil"/>
        </w:pBdr>
        <w:jc w:val="center"/>
        <w:rPr>
          <w:color w:val="000000"/>
          <w:sz w:val="24"/>
          <w:szCs w:val="24"/>
        </w:rPr>
      </w:pPr>
    </w:p>
    <w:p w14:paraId="448B56FB" w14:textId="77777777" w:rsidR="00CB2308" w:rsidRPr="006B3FB0" w:rsidRDefault="00CB2308" w:rsidP="00CB2308">
      <w:pPr>
        <w:pBdr>
          <w:top w:val="nil"/>
          <w:left w:val="nil"/>
          <w:bottom w:val="nil"/>
          <w:right w:val="nil"/>
          <w:between w:val="nil"/>
        </w:pBdr>
        <w:jc w:val="center"/>
        <w:rPr>
          <w:color w:val="000000"/>
          <w:sz w:val="24"/>
          <w:szCs w:val="24"/>
        </w:rPr>
      </w:pPr>
    </w:p>
    <w:p w14:paraId="3094C775" w14:textId="77777777" w:rsidR="00CB2308" w:rsidRPr="006B3FB0" w:rsidRDefault="00CB2308" w:rsidP="00CB2308">
      <w:pPr>
        <w:pBdr>
          <w:top w:val="nil"/>
          <w:left w:val="nil"/>
          <w:bottom w:val="nil"/>
          <w:right w:val="nil"/>
          <w:between w:val="nil"/>
        </w:pBdr>
        <w:jc w:val="center"/>
        <w:rPr>
          <w:color w:val="000000"/>
          <w:sz w:val="24"/>
          <w:szCs w:val="24"/>
        </w:rPr>
      </w:pPr>
    </w:p>
    <w:p w14:paraId="56B49909" w14:textId="77777777" w:rsidR="00CB2308" w:rsidRPr="006B3FB0" w:rsidRDefault="00CB2308" w:rsidP="00CB2308">
      <w:pPr>
        <w:pBdr>
          <w:top w:val="nil"/>
          <w:left w:val="nil"/>
          <w:bottom w:val="nil"/>
          <w:right w:val="nil"/>
          <w:between w:val="nil"/>
        </w:pBdr>
        <w:jc w:val="center"/>
        <w:rPr>
          <w:color w:val="000000"/>
          <w:sz w:val="24"/>
          <w:szCs w:val="24"/>
        </w:rPr>
      </w:pPr>
    </w:p>
    <w:p w14:paraId="695FDDB0" w14:textId="77777777" w:rsidR="00CB2308" w:rsidRPr="006B3FB0" w:rsidRDefault="00CB2308" w:rsidP="00CB2308">
      <w:pPr>
        <w:pBdr>
          <w:top w:val="nil"/>
          <w:left w:val="nil"/>
          <w:bottom w:val="nil"/>
          <w:right w:val="nil"/>
          <w:between w:val="nil"/>
        </w:pBdr>
        <w:jc w:val="center"/>
        <w:rPr>
          <w:b/>
          <w:color w:val="000000"/>
          <w:sz w:val="24"/>
          <w:szCs w:val="24"/>
        </w:rPr>
      </w:pPr>
      <w:r w:rsidRPr="006B3FB0">
        <w:rPr>
          <w:b/>
          <w:color w:val="000000"/>
          <w:sz w:val="24"/>
          <w:szCs w:val="24"/>
        </w:rPr>
        <w:t>АУКЦИОННЫЕ ДОКУМЕНТЫ</w:t>
      </w:r>
    </w:p>
    <w:p w14:paraId="1DC8869A" w14:textId="77777777" w:rsidR="00CB2308" w:rsidRPr="006B3FB0" w:rsidRDefault="00CB2308" w:rsidP="00CB2308">
      <w:pPr>
        <w:pBdr>
          <w:top w:val="nil"/>
          <w:left w:val="nil"/>
          <w:bottom w:val="nil"/>
          <w:right w:val="nil"/>
          <w:between w:val="nil"/>
        </w:pBdr>
        <w:jc w:val="center"/>
        <w:rPr>
          <w:b/>
          <w:color w:val="000000"/>
          <w:sz w:val="24"/>
          <w:szCs w:val="24"/>
        </w:rPr>
      </w:pPr>
      <w:r w:rsidRPr="006B3FB0">
        <w:rPr>
          <w:b/>
          <w:color w:val="000000"/>
          <w:sz w:val="24"/>
          <w:szCs w:val="24"/>
        </w:rPr>
        <w:t>УП «МЕДТЕХНИКА» г.Барановичи</w:t>
      </w:r>
    </w:p>
    <w:p w14:paraId="30E0775F" w14:textId="77777777" w:rsidR="00CB2308" w:rsidRPr="006B3FB0" w:rsidRDefault="00CB2308" w:rsidP="00CB2308">
      <w:pPr>
        <w:pBdr>
          <w:top w:val="nil"/>
          <w:left w:val="nil"/>
          <w:bottom w:val="nil"/>
          <w:right w:val="nil"/>
          <w:between w:val="nil"/>
        </w:pBdr>
        <w:jc w:val="center"/>
        <w:rPr>
          <w:color w:val="000000"/>
          <w:sz w:val="24"/>
          <w:szCs w:val="24"/>
        </w:rPr>
      </w:pPr>
    </w:p>
    <w:p w14:paraId="2E503E8C" w14:textId="77777777" w:rsidR="00CB2308" w:rsidRPr="006B3FB0" w:rsidRDefault="00CB2308" w:rsidP="00CB2308">
      <w:pPr>
        <w:pBdr>
          <w:top w:val="nil"/>
          <w:left w:val="nil"/>
          <w:bottom w:val="nil"/>
          <w:right w:val="nil"/>
          <w:between w:val="nil"/>
        </w:pBdr>
        <w:jc w:val="center"/>
        <w:rPr>
          <w:color w:val="000000"/>
          <w:sz w:val="24"/>
          <w:szCs w:val="24"/>
        </w:rPr>
      </w:pPr>
      <w:r w:rsidRPr="006B3FB0">
        <w:rPr>
          <w:color w:val="000000"/>
          <w:sz w:val="24"/>
          <w:szCs w:val="24"/>
        </w:rPr>
        <w:t xml:space="preserve">на приобретение медицинской техники и изделий медицинского назначения </w:t>
      </w:r>
    </w:p>
    <w:p w14:paraId="577C3BD4" w14:textId="77777777" w:rsidR="00CB2308" w:rsidRPr="006B3FB0" w:rsidRDefault="00CB2308" w:rsidP="00CB2308">
      <w:pPr>
        <w:pBdr>
          <w:top w:val="nil"/>
          <w:left w:val="nil"/>
          <w:bottom w:val="nil"/>
          <w:right w:val="nil"/>
          <w:between w:val="nil"/>
        </w:pBdr>
        <w:jc w:val="center"/>
        <w:rPr>
          <w:color w:val="000000"/>
          <w:sz w:val="24"/>
          <w:szCs w:val="24"/>
        </w:rPr>
      </w:pPr>
      <w:r w:rsidRPr="006B3FB0">
        <w:rPr>
          <w:color w:val="000000"/>
          <w:sz w:val="24"/>
          <w:szCs w:val="24"/>
        </w:rPr>
        <w:t>с ограничением по условию допуска товаров иностранного происхождения и</w:t>
      </w:r>
      <w:r w:rsidRPr="006B3FB0" w:rsidDel="00B40F09">
        <w:rPr>
          <w:color w:val="000000"/>
          <w:sz w:val="24"/>
          <w:szCs w:val="24"/>
        </w:rPr>
        <w:t xml:space="preserve"> </w:t>
      </w:r>
      <w:r w:rsidRPr="006B3FB0">
        <w:rPr>
          <w:color w:val="000000"/>
          <w:sz w:val="24"/>
          <w:szCs w:val="24"/>
        </w:rPr>
        <w:t>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w:t>
      </w:r>
    </w:p>
    <w:p w14:paraId="54100BFB" w14:textId="77777777" w:rsidR="00CB2308" w:rsidRPr="006B3FB0" w:rsidRDefault="00CB2308" w:rsidP="00CB2308">
      <w:pPr>
        <w:pBdr>
          <w:top w:val="nil"/>
          <w:left w:val="nil"/>
          <w:bottom w:val="nil"/>
          <w:right w:val="nil"/>
          <w:between w:val="nil"/>
        </w:pBdr>
        <w:jc w:val="center"/>
        <w:rPr>
          <w:color w:val="000000"/>
          <w:sz w:val="24"/>
          <w:szCs w:val="24"/>
        </w:rPr>
      </w:pPr>
    </w:p>
    <w:p w14:paraId="06A87F78" w14:textId="77777777" w:rsidR="00CB2308" w:rsidRPr="006B3FB0" w:rsidRDefault="00CB2308" w:rsidP="00CB2308">
      <w:pPr>
        <w:pBdr>
          <w:top w:val="nil"/>
          <w:left w:val="nil"/>
          <w:bottom w:val="nil"/>
          <w:right w:val="nil"/>
          <w:between w:val="nil"/>
        </w:pBdr>
        <w:jc w:val="center"/>
        <w:rPr>
          <w:color w:val="000000"/>
          <w:sz w:val="24"/>
          <w:szCs w:val="24"/>
        </w:rPr>
      </w:pPr>
    </w:p>
    <w:p w14:paraId="092EC58F" w14:textId="77777777" w:rsidR="00CB2308" w:rsidRPr="006B3FB0" w:rsidRDefault="00CB2308" w:rsidP="00CB2308">
      <w:pPr>
        <w:pBdr>
          <w:top w:val="nil"/>
          <w:left w:val="nil"/>
          <w:bottom w:val="nil"/>
          <w:right w:val="nil"/>
          <w:between w:val="nil"/>
        </w:pBdr>
        <w:jc w:val="center"/>
        <w:rPr>
          <w:color w:val="000000"/>
          <w:sz w:val="24"/>
          <w:szCs w:val="24"/>
        </w:rPr>
      </w:pPr>
    </w:p>
    <w:p w14:paraId="625DC3CE" w14:textId="77777777" w:rsidR="00CB2308" w:rsidRPr="006B3FB0" w:rsidRDefault="00CB2308" w:rsidP="00CB2308">
      <w:pPr>
        <w:rPr>
          <w:sz w:val="24"/>
          <w:szCs w:val="24"/>
        </w:rPr>
      </w:pPr>
    </w:p>
    <w:p w14:paraId="422DB344" w14:textId="77777777" w:rsidR="00CB2308" w:rsidRPr="006B3FB0" w:rsidRDefault="00CB2308" w:rsidP="00CB2308">
      <w:pPr>
        <w:pBdr>
          <w:top w:val="nil"/>
          <w:left w:val="nil"/>
          <w:bottom w:val="nil"/>
          <w:right w:val="nil"/>
          <w:between w:val="nil"/>
        </w:pBdr>
        <w:tabs>
          <w:tab w:val="right" w:pos="9639"/>
        </w:tabs>
        <w:jc w:val="both"/>
        <w:rPr>
          <w:color w:val="000000"/>
          <w:sz w:val="24"/>
          <w:szCs w:val="24"/>
        </w:rPr>
      </w:pPr>
      <w:r w:rsidRPr="006B3FB0">
        <w:rPr>
          <w:color w:val="000000"/>
          <w:sz w:val="24"/>
          <w:szCs w:val="24"/>
        </w:rPr>
        <w:t xml:space="preserve">              к электронному аукциону № </w:t>
      </w:r>
      <w:r w:rsidRPr="006B3FB0">
        <w:rPr>
          <w:sz w:val="24"/>
          <w:szCs w:val="24"/>
        </w:rPr>
        <w:t>__________________________________________________</w:t>
      </w:r>
    </w:p>
    <w:p w14:paraId="6E431416" w14:textId="77777777" w:rsidR="00CB2308" w:rsidRPr="006B3FB0" w:rsidRDefault="00CB2308" w:rsidP="00CB2308">
      <w:pPr>
        <w:pBdr>
          <w:top w:val="nil"/>
          <w:left w:val="nil"/>
          <w:bottom w:val="nil"/>
          <w:right w:val="nil"/>
          <w:between w:val="nil"/>
        </w:pBdr>
        <w:ind w:left="3828"/>
        <w:jc w:val="center"/>
        <w:rPr>
          <w:color w:val="000000"/>
          <w:sz w:val="24"/>
          <w:szCs w:val="24"/>
        </w:rPr>
      </w:pPr>
      <w:r w:rsidRPr="006B3FB0">
        <w:rPr>
          <w:color w:val="000000"/>
          <w:sz w:val="24"/>
          <w:szCs w:val="24"/>
        </w:rPr>
        <w:t>(указывается регистрационный номер электронного аукциона)</w:t>
      </w:r>
    </w:p>
    <w:p w14:paraId="1E668EC6" w14:textId="77777777" w:rsidR="00CB2308" w:rsidRPr="006B3FB0" w:rsidRDefault="00CB2308" w:rsidP="00CB2308">
      <w:pPr>
        <w:pBdr>
          <w:top w:val="nil"/>
          <w:left w:val="nil"/>
          <w:bottom w:val="nil"/>
          <w:right w:val="nil"/>
          <w:between w:val="nil"/>
        </w:pBdr>
        <w:jc w:val="both"/>
        <w:rPr>
          <w:color w:val="000000"/>
          <w:sz w:val="24"/>
          <w:szCs w:val="24"/>
        </w:rPr>
      </w:pPr>
    </w:p>
    <w:p w14:paraId="15EB13EE" w14:textId="56EC7BE7" w:rsidR="00CB2308" w:rsidRPr="006B3FB0" w:rsidRDefault="00CB2308" w:rsidP="00CB2308">
      <w:pPr>
        <w:pBdr>
          <w:top w:val="nil"/>
          <w:left w:val="nil"/>
          <w:bottom w:val="nil"/>
          <w:right w:val="nil"/>
          <w:between w:val="nil"/>
        </w:pBdr>
        <w:tabs>
          <w:tab w:val="right" w:pos="9639"/>
        </w:tabs>
        <w:jc w:val="both"/>
        <w:rPr>
          <w:color w:val="000000"/>
          <w:sz w:val="24"/>
          <w:szCs w:val="24"/>
          <w:u w:val="single"/>
        </w:rPr>
      </w:pPr>
      <w:r w:rsidRPr="006B3FB0">
        <w:rPr>
          <w:color w:val="000000"/>
          <w:sz w:val="24"/>
          <w:szCs w:val="24"/>
        </w:rPr>
        <w:t xml:space="preserve">              </w:t>
      </w:r>
      <w:r w:rsidR="00FA38F1" w:rsidRPr="006B3FB0">
        <w:rPr>
          <w:color w:val="000000"/>
          <w:sz w:val="24"/>
          <w:szCs w:val="24"/>
        </w:rPr>
        <w:t>на закупк</w:t>
      </w:r>
      <w:r w:rsidR="003702E2">
        <w:rPr>
          <w:color w:val="000000"/>
          <w:sz w:val="24"/>
          <w:szCs w:val="24"/>
        </w:rPr>
        <w:t>у</w:t>
      </w:r>
      <w:r w:rsidR="00FA38F1" w:rsidRPr="006B3FB0">
        <w:rPr>
          <w:color w:val="000000"/>
          <w:sz w:val="24"/>
          <w:szCs w:val="24"/>
        </w:rPr>
        <w:t xml:space="preserve"> </w:t>
      </w:r>
      <w:r w:rsidR="00C9548F" w:rsidRPr="00C9548F">
        <w:rPr>
          <w:b/>
          <w:color w:val="000000"/>
          <w:sz w:val="24"/>
          <w:szCs w:val="24"/>
          <w:u w:val="single"/>
        </w:rPr>
        <w:t>БарМТ №48/24 - Лампа бестеневая передвижная</w:t>
      </w:r>
    </w:p>
    <w:p w14:paraId="7668572E" w14:textId="77777777" w:rsidR="00CB2308" w:rsidRPr="006B3FB0" w:rsidRDefault="00CB2308" w:rsidP="00CB2308">
      <w:pPr>
        <w:pBdr>
          <w:top w:val="nil"/>
          <w:left w:val="nil"/>
          <w:bottom w:val="nil"/>
          <w:right w:val="nil"/>
          <w:between w:val="nil"/>
        </w:pBdr>
        <w:tabs>
          <w:tab w:val="right" w:pos="9639"/>
        </w:tabs>
        <w:jc w:val="both"/>
        <w:rPr>
          <w:color w:val="000000"/>
          <w:sz w:val="24"/>
          <w:szCs w:val="24"/>
          <w:u w:val="single"/>
        </w:rPr>
      </w:pPr>
    </w:p>
    <w:p w14:paraId="1BE56D5F" w14:textId="77777777" w:rsidR="00CB2308" w:rsidRPr="006B3FB0" w:rsidRDefault="00CB2308" w:rsidP="00CB2308">
      <w:pPr>
        <w:pBdr>
          <w:top w:val="nil"/>
          <w:left w:val="nil"/>
          <w:bottom w:val="nil"/>
          <w:right w:val="nil"/>
          <w:between w:val="nil"/>
        </w:pBdr>
        <w:tabs>
          <w:tab w:val="right" w:pos="9639"/>
        </w:tabs>
        <w:jc w:val="both"/>
        <w:rPr>
          <w:color w:val="000000"/>
          <w:sz w:val="24"/>
          <w:szCs w:val="24"/>
          <w:u w:val="single"/>
        </w:rPr>
      </w:pPr>
    </w:p>
    <w:p w14:paraId="4BA195BA"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0F9CD9A"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A5135EE"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788ED302"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A41F4FB"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6F600165"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1227315"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1A5BBFB"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E294D5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18A1066"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8A3FF8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068FD703"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7383B32" w14:textId="77777777" w:rsidR="00CB2308" w:rsidRPr="00CB2308" w:rsidRDefault="00CB2308" w:rsidP="00CB2308">
      <w:pPr>
        <w:rPr>
          <w:b/>
          <w:color w:val="0040C0"/>
          <w:sz w:val="28"/>
          <w:szCs w:val="28"/>
        </w:rPr>
      </w:pPr>
      <w:r w:rsidRPr="00CB2308">
        <w:rPr>
          <w:b/>
          <w:color w:val="0040C0"/>
          <w:sz w:val="28"/>
          <w:szCs w:val="28"/>
        </w:rPr>
        <w:br w:type="page"/>
      </w:r>
    </w:p>
    <w:p w14:paraId="494A1795" w14:textId="77777777" w:rsidR="00E66D28" w:rsidRPr="006B3FB0" w:rsidRDefault="00E66D28" w:rsidP="00E66D28">
      <w:pPr>
        <w:pBdr>
          <w:top w:val="nil"/>
          <w:left w:val="nil"/>
          <w:bottom w:val="nil"/>
          <w:right w:val="nil"/>
          <w:between w:val="nil"/>
        </w:pBdr>
        <w:jc w:val="center"/>
        <w:outlineLvl w:val="0"/>
        <w:rPr>
          <w:b/>
          <w:sz w:val="24"/>
          <w:szCs w:val="24"/>
        </w:rPr>
      </w:pPr>
      <w:r w:rsidRPr="006B3FB0">
        <w:rPr>
          <w:b/>
          <w:sz w:val="24"/>
          <w:szCs w:val="24"/>
        </w:rPr>
        <w:lastRenderedPageBreak/>
        <w:t>ГЛАВА 1</w:t>
      </w:r>
      <w:r w:rsidRPr="006B3FB0">
        <w:rPr>
          <w:b/>
          <w:sz w:val="24"/>
          <w:szCs w:val="24"/>
        </w:rPr>
        <w:br/>
        <w:t>ОБЩИЕ СВЕДЕНИЯ</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57"/>
        <w:gridCol w:w="5157"/>
      </w:tblGrid>
      <w:tr w:rsidR="00E66D28" w:rsidRPr="006B3FB0" w14:paraId="3BC4B7B5"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3A77927C"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1. Вид процедуры закупки</w:t>
            </w:r>
          </w:p>
        </w:tc>
        <w:tc>
          <w:tcPr>
            <w:tcW w:w="5157" w:type="dxa"/>
            <w:tcBorders>
              <w:top w:val="single" w:sz="4" w:space="0" w:color="000000"/>
              <w:left w:val="single" w:sz="4" w:space="0" w:color="000000"/>
              <w:bottom w:val="single" w:sz="4" w:space="0" w:color="000000"/>
              <w:right w:val="single" w:sz="4" w:space="0" w:color="000000"/>
            </w:tcBorders>
          </w:tcPr>
          <w:p w14:paraId="183B7358"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Электронный аукцион</w:t>
            </w:r>
          </w:p>
        </w:tc>
      </w:tr>
      <w:tr w:rsidR="00E66D28" w:rsidRPr="006B3FB0" w14:paraId="58EC3C14"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04C87233"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2. Адрес сайта в глобальной компьютерной сети Интернет, обеспечивающего доступ на электронную торговую площадку</w:t>
            </w:r>
          </w:p>
        </w:tc>
        <w:tc>
          <w:tcPr>
            <w:tcW w:w="5157" w:type="dxa"/>
            <w:tcBorders>
              <w:top w:val="single" w:sz="4" w:space="0" w:color="000000"/>
              <w:left w:val="single" w:sz="4" w:space="0" w:color="000000"/>
              <w:bottom w:val="single" w:sz="4" w:space="0" w:color="000000"/>
              <w:right w:val="single" w:sz="4" w:space="0" w:color="000000"/>
            </w:tcBorders>
          </w:tcPr>
          <w:p w14:paraId="18D1C108" w14:textId="77777777" w:rsidR="00E66D28" w:rsidRPr="006B3FB0" w:rsidRDefault="00C9548F" w:rsidP="00E66D28">
            <w:pPr>
              <w:pBdr>
                <w:top w:val="nil"/>
                <w:left w:val="nil"/>
                <w:bottom w:val="nil"/>
                <w:right w:val="nil"/>
                <w:between w:val="nil"/>
              </w:pBdr>
              <w:jc w:val="both"/>
              <w:rPr>
                <w:color w:val="000000"/>
                <w:sz w:val="24"/>
                <w:szCs w:val="24"/>
              </w:rPr>
            </w:pPr>
            <w:hyperlink r:id="rId9">
              <w:r w:rsidR="00E66D28" w:rsidRPr="006B3FB0">
                <w:rPr>
                  <w:color w:val="0000FF"/>
                  <w:sz w:val="24"/>
                  <w:szCs w:val="24"/>
                  <w:u w:val="single"/>
                </w:rPr>
                <w:t>http://zakupki.butb.by</w:t>
              </w:r>
            </w:hyperlink>
          </w:p>
          <w:p w14:paraId="41E713B7" w14:textId="77777777" w:rsidR="00E66D28" w:rsidRPr="006B3FB0" w:rsidRDefault="00E66D28" w:rsidP="00E66D28">
            <w:pPr>
              <w:pBdr>
                <w:top w:val="nil"/>
                <w:left w:val="nil"/>
                <w:bottom w:val="nil"/>
                <w:right w:val="nil"/>
                <w:between w:val="nil"/>
              </w:pBdr>
              <w:jc w:val="both"/>
              <w:rPr>
                <w:color w:val="000000"/>
                <w:sz w:val="24"/>
                <w:szCs w:val="24"/>
              </w:rPr>
            </w:pPr>
          </w:p>
        </w:tc>
      </w:tr>
      <w:tr w:rsidR="00E66D28" w:rsidRPr="006B3FB0" w14:paraId="4B1728B8" w14:textId="77777777" w:rsidTr="00C7240D">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79C9BAFB"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3. Акты законодательства о государственных закупках, в соответствии с которыми проводится процедура государственной закупки:</w:t>
            </w:r>
          </w:p>
        </w:tc>
      </w:tr>
      <w:tr w:rsidR="00E66D28" w:rsidRPr="006B3FB0" w14:paraId="14ACFFAF" w14:textId="77777777" w:rsidTr="00C7240D">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281E64C" w14:textId="77777777" w:rsidR="00E66D28" w:rsidRPr="006B3FB0" w:rsidRDefault="00E66D28" w:rsidP="00E66D28">
            <w:pPr>
              <w:ind w:firstLine="709"/>
              <w:rPr>
                <w:sz w:val="24"/>
                <w:szCs w:val="24"/>
              </w:rPr>
            </w:pPr>
            <w:r w:rsidRPr="006B3FB0">
              <w:rPr>
                <w:color w:val="000000"/>
                <w:sz w:val="24"/>
                <w:szCs w:val="24"/>
              </w:rPr>
              <w:t>Закон Республики Беларусь от 13 июля 2012 года № 419-З «О государственных закупках товаров (работ, услуг)» в редакции</w:t>
            </w:r>
            <w:r w:rsidRPr="006B3FB0">
              <w:rPr>
                <w:sz w:val="24"/>
                <w:szCs w:val="24"/>
              </w:rPr>
              <w:t xml:space="preserve"> </w:t>
            </w:r>
            <w:r w:rsidRPr="006B3FB0">
              <w:rPr>
                <w:color w:val="000000"/>
                <w:sz w:val="24"/>
                <w:szCs w:val="24"/>
              </w:rPr>
              <w:t>Закона Республики Беларусь от 17 июля 2018 года № 136-З</w:t>
            </w:r>
            <w:r w:rsidRPr="006B3FB0">
              <w:rPr>
                <w:sz w:val="24"/>
                <w:szCs w:val="24"/>
              </w:rPr>
              <w:t xml:space="preserve"> (далее – Закон);</w:t>
            </w:r>
          </w:p>
          <w:p w14:paraId="54447245" w14:textId="77777777" w:rsidR="00E66D28" w:rsidRPr="006B3FB0" w:rsidRDefault="00E66D28" w:rsidP="00E66D28">
            <w:pPr>
              <w:pBdr>
                <w:top w:val="nil"/>
                <w:left w:val="nil"/>
                <w:bottom w:val="nil"/>
                <w:right w:val="nil"/>
                <w:between w:val="nil"/>
              </w:pBdr>
              <w:ind w:firstLine="756"/>
              <w:jc w:val="both"/>
              <w:rPr>
                <w:color w:val="000000"/>
                <w:sz w:val="24"/>
                <w:szCs w:val="24"/>
              </w:rPr>
            </w:pPr>
            <w:r w:rsidRPr="006B3FB0">
              <w:rPr>
                <w:color w:val="000000"/>
                <w:sz w:val="24"/>
                <w:szCs w:val="24"/>
              </w:rPr>
              <w:t>постановление Совета Министров Республики Беларусь от 15 июня 2019 № 395 "О реализации Закона Республики Беларусь "О внесении изменений и дополнений в Закон Республики Беларусь "О государственных закупках товаров (работ, услуг)";</w:t>
            </w:r>
          </w:p>
          <w:p w14:paraId="60E09416" w14:textId="77777777" w:rsidR="00E66D28" w:rsidRPr="006B3FB0" w:rsidRDefault="00E66D28" w:rsidP="00E66D28">
            <w:pPr>
              <w:pBdr>
                <w:top w:val="nil"/>
                <w:left w:val="nil"/>
                <w:bottom w:val="nil"/>
                <w:right w:val="nil"/>
                <w:between w:val="nil"/>
              </w:pBdr>
              <w:ind w:firstLine="756"/>
              <w:jc w:val="both"/>
              <w:rPr>
                <w:color w:val="000000"/>
                <w:sz w:val="24"/>
                <w:szCs w:val="24"/>
              </w:rPr>
            </w:pPr>
            <w:r w:rsidRPr="006B3FB0">
              <w:rPr>
                <w:color w:val="000000"/>
                <w:sz w:val="24"/>
                <w:szCs w:val="24"/>
              </w:rPr>
              <w:t>постановление Совета Министров Республики Беларусь от 17 марта 2016 № 206 "О допуске товаров иностранного происхождения и поставщиков, предлагающих такие товары, к участию в процедурах государственных закупок";</w:t>
            </w:r>
          </w:p>
          <w:p w14:paraId="229DF3B9" w14:textId="77777777" w:rsidR="00E66D28" w:rsidRPr="006B3FB0" w:rsidRDefault="00E66D28" w:rsidP="00E66D28">
            <w:pPr>
              <w:pBdr>
                <w:top w:val="nil"/>
                <w:left w:val="nil"/>
                <w:bottom w:val="nil"/>
                <w:right w:val="nil"/>
                <w:between w:val="nil"/>
              </w:pBdr>
              <w:ind w:firstLine="756"/>
              <w:jc w:val="both"/>
              <w:rPr>
                <w:color w:val="000000"/>
                <w:sz w:val="24"/>
                <w:szCs w:val="24"/>
              </w:rPr>
            </w:pPr>
            <w:r w:rsidRPr="006B3FB0">
              <w:rPr>
                <w:color w:val="000000"/>
                <w:sz w:val="24"/>
                <w:szCs w:val="24"/>
              </w:rPr>
              <w:t xml:space="preserve">постановление Министерства здравоохранения Республики Беларусь от 19.05.2021 № 51 </w:t>
            </w:r>
            <w:r w:rsidRPr="006B3FB0">
              <w:rPr>
                <w:color w:val="000000"/>
                <w:sz w:val="24"/>
                <w:szCs w:val="24"/>
              </w:rPr>
              <w:br/>
              <w:t xml:space="preserve">«О порядке участия в процедурах государственных закупок незарегистрированных медицинских изделий» </w:t>
            </w:r>
          </w:p>
          <w:p w14:paraId="209BD0FB" w14:textId="77777777" w:rsidR="00E66D28" w:rsidRPr="006B3FB0" w:rsidRDefault="00E66D28" w:rsidP="00E66D28">
            <w:pPr>
              <w:pBdr>
                <w:top w:val="nil"/>
                <w:left w:val="nil"/>
                <w:bottom w:val="nil"/>
                <w:right w:val="nil"/>
                <w:between w:val="nil"/>
              </w:pBdr>
              <w:ind w:firstLine="756"/>
              <w:jc w:val="both"/>
              <w:rPr>
                <w:color w:val="000000"/>
                <w:sz w:val="24"/>
                <w:szCs w:val="24"/>
              </w:rPr>
            </w:pPr>
            <w:r w:rsidRPr="006B3FB0">
              <w:rPr>
                <w:color w:val="000000"/>
                <w:sz w:val="24"/>
                <w:szCs w:val="24"/>
              </w:rPr>
              <w:t>постановление Министерства здравоохранения Республики Беларусь от 09.06.2021 № 78 «О порядке взаимодействия организатора и заказчиков при осуществлении государственных закупок» иные акты законодательства о государственных закупках</w:t>
            </w:r>
          </w:p>
        </w:tc>
      </w:tr>
      <w:tr w:rsidR="00E66D28" w:rsidRPr="006B3FB0" w14:paraId="7463F54C" w14:textId="77777777" w:rsidTr="00A55FA5">
        <w:trPr>
          <w:trHeight w:val="310"/>
        </w:trPr>
        <w:tc>
          <w:tcPr>
            <w:tcW w:w="10314" w:type="dxa"/>
            <w:gridSpan w:val="2"/>
            <w:tcBorders>
              <w:top w:val="single" w:sz="4" w:space="0" w:color="000000"/>
              <w:left w:val="single" w:sz="4" w:space="0" w:color="000000"/>
              <w:bottom w:val="single" w:sz="4" w:space="0" w:color="000000"/>
              <w:right w:val="single" w:sz="4" w:space="0" w:color="000000"/>
            </w:tcBorders>
          </w:tcPr>
          <w:p w14:paraId="4BD98F86"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4. Сведения о заказчике:</w:t>
            </w:r>
          </w:p>
        </w:tc>
      </w:tr>
      <w:tr w:rsidR="00E66D28" w:rsidRPr="006B3FB0" w14:paraId="09980297" w14:textId="77777777" w:rsidTr="00C7240D">
        <w:trPr>
          <w:trHeight w:val="280"/>
        </w:trPr>
        <w:tc>
          <w:tcPr>
            <w:tcW w:w="10314" w:type="dxa"/>
            <w:gridSpan w:val="2"/>
            <w:tcBorders>
              <w:top w:val="single" w:sz="4" w:space="0" w:color="000000"/>
              <w:left w:val="single" w:sz="4" w:space="0" w:color="000000"/>
              <w:bottom w:val="single" w:sz="4" w:space="0" w:color="000000"/>
              <w:right w:val="single" w:sz="4" w:space="0" w:color="000000"/>
            </w:tcBorders>
            <w:vAlign w:val="center"/>
          </w:tcPr>
          <w:p w14:paraId="39C65AD9" w14:textId="495A3418" w:rsidR="00E66D28" w:rsidRPr="006B3FB0" w:rsidRDefault="00706632" w:rsidP="00C9548F">
            <w:pPr>
              <w:pBdr>
                <w:top w:val="nil"/>
                <w:left w:val="nil"/>
                <w:bottom w:val="nil"/>
                <w:right w:val="nil"/>
                <w:between w:val="nil"/>
              </w:pBdr>
              <w:jc w:val="both"/>
              <w:rPr>
                <w:b/>
                <w:bCs/>
                <w:sz w:val="24"/>
                <w:szCs w:val="24"/>
                <w:shd w:val="clear" w:color="auto" w:fill="FFFFFF"/>
              </w:rPr>
            </w:pPr>
            <w:r w:rsidRPr="006B3FB0">
              <w:rPr>
                <w:b/>
                <w:bCs/>
                <w:sz w:val="24"/>
                <w:szCs w:val="24"/>
                <w:shd w:val="clear" w:color="auto" w:fill="FFFFFF"/>
              </w:rPr>
              <w:t xml:space="preserve">Лот </w:t>
            </w:r>
            <w:r w:rsidR="00C23083">
              <w:rPr>
                <w:b/>
                <w:bCs/>
                <w:sz w:val="24"/>
                <w:szCs w:val="24"/>
                <w:shd w:val="clear" w:color="auto" w:fill="FFFFFF"/>
              </w:rPr>
              <w:t>1</w:t>
            </w:r>
            <w:r w:rsidR="003E622E">
              <w:rPr>
                <w:b/>
                <w:bCs/>
                <w:sz w:val="24"/>
                <w:szCs w:val="24"/>
                <w:shd w:val="clear" w:color="auto" w:fill="FFFFFF"/>
              </w:rPr>
              <w:t xml:space="preserve"> </w:t>
            </w:r>
          </w:p>
        </w:tc>
      </w:tr>
      <w:tr w:rsidR="003E622E" w:rsidRPr="006B3FB0" w14:paraId="34E508D7" w14:textId="77777777" w:rsidTr="00C7240D">
        <w:trPr>
          <w:trHeight w:val="280"/>
        </w:trPr>
        <w:tc>
          <w:tcPr>
            <w:tcW w:w="5157" w:type="dxa"/>
            <w:tcBorders>
              <w:top w:val="single" w:sz="4" w:space="0" w:color="000000"/>
              <w:left w:val="single" w:sz="4" w:space="0" w:color="000000"/>
              <w:bottom w:val="single" w:sz="4" w:space="0" w:color="000000"/>
              <w:right w:val="single" w:sz="4" w:space="0" w:color="000000"/>
            </w:tcBorders>
          </w:tcPr>
          <w:p w14:paraId="27A80079" w14:textId="15C8ECDB" w:rsidR="003E622E" w:rsidRPr="006B3FB0" w:rsidRDefault="003E622E" w:rsidP="00E66D28">
            <w:pPr>
              <w:pBdr>
                <w:top w:val="nil"/>
                <w:left w:val="nil"/>
                <w:bottom w:val="nil"/>
                <w:right w:val="nil"/>
                <w:between w:val="nil"/>
              </w:pBdr>
              <w:tabs>
                <w:tab w:val="left" w:pos="3609"/>
              </w:tabs>
              <w:jc w:val="both"/>
              <w:rPr>
                <w:color w:val="000000"/>
                <w:sz w:val="24"/>
                <w:szCs w:val="24"/>
              </w:rPr>
            </w:pPr>
            <w:r w:rsidRPr="006B3FB0">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7326DC79" w14:textId="18AC9239" w:rsidR="003E622E" w:rsidRPr="003E622E" w:rsidRDefault="003E622E" w:rsidP="00E62D27">
            <w:pPr>
              <w:pBdr>
                <w:top w:val="nil"/>
                <w:left w:val="nil"/>
                <w:bottom w:val="nil"/>
                <w:right w:val="nil"/>
                <w:between w:val="nil"/>
              </w:pBdr>
              <w:rPr>
                <w:b/>
                <w:sz w:val="24"/>
                <w:szCs w:val="24"/>
              </w:rPr>
            </w:pPr>
            <w:r w:rsidRPr="003E622E">
              <w:rPr>
                <w:rStyle w:val="aff3"/>
                <w:b w:val="0"/>
                <w:sz w:val="24"/>
                <w:szCs w:val="24"/>
                <w:shd w:val="clear" w:color="auto" w:fill="FFFFFF"/>
              </w:rPr>
              <w:t>Учреждение здравоохранения "Брестская городская больница скорой медицинской помощи"</w:t>
            </w:r>
          </w:p>
        </w:tc>
      </w:tr>
      <w:tr w:rsidR="003E622E" w:rsidRPr="006B3FB0" w14:paraId="7F574C00" w14:textId="77777777" w:rsidTr="00380FFE">
        <w:trPr>
          <w:trHeight w:val="987"/>
        </w:trPr>
        <w:tc>
          <w:tcPr>
            <w:tcW w:w="5157" w:type="dxa"/>
            <w:tcBorders>
              <w:top w:val="single" w:sz="4" w:space="0" w:color="000000"/>
              <w:left w:val="single" w:sz="4" w:space="0" w:color="000000"/>
              <w:bottom w:val="single" w:sz="4" w:space="0" w:color="000000"/>
              <w:right w:val="single" w:sz="4" w:space="0" w:color="000000"/>
            </w:tcBorders>
          </w:tcPr>
          <w:p w14:paraId="5190F5BF" w14:textId="2C5859C6" w:rsidR="003E622E" w:rsidRPr="006B3FB0" w:rsidRDefault="003E622E" w:rsidP="00E66D28">
            <w:pPr>
              <w:pBdr>
                <w:top w:val="nil"/>
                <w:left w:val="nil"/>
                <w:bottom w:val="nil"/>
                <w:right w:val="nil"/>
                <w:between w:val="nil"/>
              </w:pBdr>
              <w:tabs>
                <w:tab w:val="left" w:pos="3609"/>
              </w:tabs>
              <w:jc w:val="both"/>
              <w:rPr>
                <w:color w:val="000000"/>
                <w:sz w:val="24"/>
                <w:szCs w:val="24"/>
              </w:rPr>
            </w:pPr>
            <w:r w:rsidRPr="006B3FB0">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413091D4" w14:textId="5044CDDB" w:rsidR="003E622E" w:rsidRPr="003E622E" w:rsidRDefault="003E622E" w:rsidP="000E308B">
            <w:pPr>
              <w:pBdr>
                <w:top w:val="nil"/>
                <w:left w:val="nil"/>
                <w:bottom w:val="nil"/>
                <w:right w:val="nil"/>
                <w:between w:val="nil"/>
              </w:pBdr>
              <w:rPr>
                <w:b/>
                <w:sz w:val="24"/>
                <w:szCs w:val="24"/>
              </w:rPr>
            </w:pPr>
            <w:r w:rsidRPr="003E622E">
              <w:rPr>
                <w:rStyle w:val="aff3"/>
                <w:b w:val="0"/>
                <w:sz w:val="24"/>
                <w:szCs w:val="24"/>
                <w:shd w:val="clear" w:color="auto" w:fill="FFFFFF"/>
              </w:rPr>
              <w:t>224005, Брестская обл., г. Брест, ул. Ленина, 15</w:t>
            </w:r>
          </w:p>
        </w:tc>
      </w:tr>
      <w:tr w:rsidR="003E622E" w:rsidRPr="006B3FB0" w14:paraId="563E6F48" w14:textId="77777777" w:rsidTr="00C7240D">
        <w:trPr>
          <w:trHeight w:val="280"/>
        </w:trPr>
        <w:tc>
          <w:tcPr>
            <w:tcW w:w="5157" w:type="dxa"/>
            <w:tcBorders>
              <w:top w:val="single" w:sz="4" w:space="0" w:color="000000"/>
              <w:left w:val="single" w:sz="4" w:space="0" w:color="000000"/>
              <w:bottom w:val="single" w:sz="4" w:space="0" w:color="000000"/>
              <w:right w:val="single" w:sz="4" w:space="0" w:color="000000"/>
            </w:tcBorders>
          </w:tcPr>
          <w:p w14:paraId="530BA1F9" w14:textId="4D6CD60B" w:rsidR="003E622E" w:rsidRPr="006B3FB0" w:rsidRDefault="003E622E" w:rsidP="00E66D28">
            <w:pPr>
              <w:pBdr>
                <w:top w:val="nil"/>
                <w:left w:val="nil"/>
                <w:bottom w:val="nil"/>
                <w:right w:val="nil"/>
                <w:between w:val="nil"/>
              </w:pBdr>
              <w:tabs>
                <w:tab w:val="left" w:pos="3609"/>
              </w:tabs>
              <w:jc w:val="both"/>
              <w:rPr>
                <w:color w:val="000000"/>
                <w:sz w:val="24"/>
                <w:szCs w:val="24"/>
              </w:rPr>
            </w:pPr>
            <w:r w:rsidRPr="006B3FB0">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00519E9C" w14:textId="064DD069" w:rsidR="003E622E" w:rsidRPr="003E622E" w:rsidRDefault="003E622E" w:rsidP="000E308B">
            <w:pPr>
              <w:pBdr>
                <w:top w:val="nil"/>
                <w:left w:val="nil"/>
                <w:bottom w:val="nil"/>
                <w:right w:val="nil"/>
                <w:between w:val="nil"/>
              </w:pBdr>
              <w:rPr>
                <w:bCs/>
                <w:sz w:val="24"/>
                <w:szCs w:val="24"/>
                <w:shd w:val="clear" w:color="auto" w:fill="FFFFFF"/>
              </w:rPr>
            </w:pPr>
            <w:r w:rsidRPr="003E622E">
              <w:rPr>
                <w:rStyle w:val="aff3"/>
                <w:b w:val="0"/>
                <w:sz w:val="24"/>
                <w:szCs w:val="24"/>
                <w:shd w:val="clear" w:color="auto" w:fill="FFFFFF"/>
              </w:rPr>
              <w:t>200050559</w:t>
            </w:r>
          </w:p>
        </w:tc>
      </w:tr>
      <w:tr w:rsidR="00E66D28" w:rsidRPr="006B3FB0" w14:paraId="178896F4" w14:textId="77777777" w:rsidTr="00C7240D">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3440083B"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5. Сведения об организаторе:</w:t>
            </w:r>
          </w:p>
        </w:tc>
      </w:tr>
      <w:tr w:rsidR="00E66D28" w:rsidRPr="006B3FB0" w14:paraId="3A0B33D5" w14:textId="77777777" w:rsidTr="00C7240D">
        <w:trPr>
          <w:trHeight w:val="300"/>
        </w:trPr>
        <w:tc>
          <w:tcPr>
            <w:tcW w:w="5157" w:type="dxa"/>
            <w:tcBorders>
              <w:top w:val="single" w:sz="4" w:space="0" w:color="000000"/>
              <w:left w:val="single" w:sz="4" w:space="0" w:color="000000"/>
              <w:bottom w:val="single" w:sz="4" w:space="0" w:color="000000"/>
              <w:right w:val="single" w:sz="4" w:space="0" w:color="000000"/>
            </w:tcBorders>
          </w:tcPr>
          <w:p w14:paraId="6E13C81C"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Наименование юридического лица</w:t>
            </w:r>
          </w:p>
        </w:tc>
        <w:tc>
          <w:tcPr>
            <w:tcW w:w="5157" w:type="dxa"/>
            <w:tcBorders>
              <w:top w:val="single" w:sz="4" w:space="0" w:color="000000"/>
              <w:left w:val="single" w:sz="4" w:space="0" w:color="000000"/>
              <w:bottom w:val="single" w:sz="4" w:space="0" w:color="000000"/>
              <w:right w:val="single" w:sz="4" w:space="0" w:color="000000"/>
            </w:tcBorders>
          </w:tcPr>
          <w:p w14:paraId="07F0C03A" w14:textId="77777777" w:rsidR="00E66D28" w:rsidRPr="006B3FB0" w:rsidRDefault="00E66D28" w:rsidP="00E66D28">
            <w:pPr>
              <w:pBdr>
                <w:top w:val="nil"/>
                <w:left w:val="nil"/>
                <w:bottom w:val="nil"/>
                <w:right w:val="nil"/>
                <w:between w:val="nil"/>
              </w:pBdr>
              <w:jc w:val="both"/>
              <w:rPr>
                <w:color w:val="000000"/>
                <w:sz w:val="24"/>
                <w:szCs w:val="24"/>
              </w:rPr>
            </w:pPr>
            <w:r w:rsidRPr="006B3FB0">
              <w:rPr>
                <w:sz w:val="24"/>
                <w:szCs w:val="24"/>
              </w:rPr>
              <w:t xml:space="preserve">УП «Медтехника» г. Барановичи </w:t>
            </w:r>
          </w:p>
        </w:tc>
      </w:tr>
      <w:tr w:rsidR="00E66D28" w:rsidRPr="006B3FB0" w14:paraId="3ECD1846" w14:textId="77777777" w:rsidTr="00C7240D">
        <w:trPr>
          <w:trHeight w:val="260"/>
        </w:trPr>
        <w:tc>
          <w:tcPr>
            <w:tcW w:w="5157" w:type="dxa"/>
            <w:tcBorders>
              <w:top w:val="single" w:sz="4" w:space="0" w:color="000000"/>
              <w:left w:val="single" w:sz="4" w:space="0" w:color="000000"/>
              <w:bottom w:val="single" w:sz="4" w:space="0" w:color="000000"/>
              <w:right w:val="single" w:sz="4" w:space="0" w:color="000000"/>
            </w:tcBorders>
          </w:tcPr>
          <w:p w14:paraId="5AD04626"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 xml:space="preserve">Место нахождения </w:t>
            </w:r>
          </w:p>
        </w:tc>
        <w:tc>
          <w:tcPr>
            <w:tcW w:w="5157" w:type="dxa"/>
            <w:tcBorders>
              <w:top w:val="single" w:sz="4" w:space="0" w:color="000000"/>
              <w:left w:val="single" w:sz="4" w:space="0" w:color="000000"/>
              <w:bottom w:val="single" w:sz="4" w:space="0" w:color="000000"/>
              <w:right w:val="single" w:sz="4" w:space="0" w:color="000000"/>
            </w:tcBorders>
          </w:tcPr>
          <w:p w14:paraId="031FFC7F" w14:textId="77777777" w:rsidR="00E66D28" w:rsidRPr="006B3FB0" w:rsidRDefault="00E66D28" w:rsidP="00E66D28">
            <w:pPr>
              <w:jc w:val="both"/>
              <w:rPr>
                <w:sz w:val="24"/>
                <w:szCs w:val="24"/>
              </w:rPr>
            </w:pPr>
            <w:r w:rsidRPr="006B3FB0">
              <w:rPr>
                <w:sz w:val="24"/>
                <w:szCs w:val="24"/>
              </w:rPr>
              <w:t xml:space="preserve">Республика Беларусь, г. Барановичи, </w:t>
            </w:r>
          </w:p>
          <w:p w14:paraId="7D263BB2" w14:textId="77777777" w:rsidR="00E66D28" w:rsidRPr="006B3FB0" w:rsidRDefault="00E66D28" w:rsidP="00E66D28">
            <w:pPr>
              <w:pBdr>
                <w:top w:val="nil"/>
                <w:left w:val="nil"/>
                <w:bottom w:val="nil"/>
                <w:right w:val="nil"/>
                <w:between w:val="nil"/>
              </w:pBdr>
              <w:jc w:val="both"/>
              <w:rPr>
                <w:color w:val="000000"/>
                <w:sz w:val="24"/>
                <w:szCs w:val="24"/>
              </w:rPr>
            </w:pPr>
            <w:r w:rsidRPr="006B3FB0">
              <w:rPr>
                <w:sz w:val="24"/>
                <w:szCs w:val="24"/>
              </w:rPr>
              <w:t>225406, ул. Брестская, 238/б</w:t>
            </w:r>
          </w:p>
        </w:tc>
      </w:tr>
      <w:tr w:rsidR="00E66D28" w:rsidRPr="006B3FB0" w14:paraId="4E1029A3" w14:textId="77777777" w:rsidTr="00C7240D">
        <w:trPr>
          <w:trHeight w:val="260"/>
        </w:trPr>
        <w:tc>
          <w:tcPr>
            <w:tcW w:w="5157" w:type="dxa"/>
            <w:tcBorders>
              <w:top w:val="single" w:sz="4" w:space="0" w:color="000000"/>
              <w:left w:val="single" w:sz="4" w:space="0" w:color="000000"/>
              <w:bottom w:val="single" w:sz="4" w:space="0" w:color="000000"/>
              <w:right w:val="single" w:sz="4" w:space="0" w:color="000000"/>
            </w:tcBorders>
          </w:tcPr>
          <w:p w14:paraId="5D290288"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0952F1BA" w14:textId="77777777" w:rsidR="00E66D28" w:rsidRPr="006B3FB0" w:rsidRDefault="00E66D28" w:rsidP="00E66D28">
            <w:pPr>
              <w:pBdr>
                <w:top w:val="nil"/>
                <w:left w:val="nil"/>
                <w:bottom w:val="nil"/>
                <w:right w:val="nil"/>
                <w:between w:val="nil"/>
              </w:pBdr>
              <w:jc w:val="both"/>
              <w:rPr>
                <w:color w:val="000000"/>
                <w:sz w:val="24"/>
                <w:szCs w:val="24"/>
              </w:rPr>
            </w:pPr>
            <w:r w:rsidRPr="006B3FB0">
              <w:rPr>
                <w:sz w:val="24"/>
                <w:szCs w:val="24"/>
              </w:rPr>
              <w:t>200166567</w:t>
            </w:r>
          </w:p>
        </w:tc>
      </w:tr>
      <w:tr w:rsidR="00E66D28" w:rsidRPr="006B3FB0" w14:paraId="504F844D" w14:textId="77777777" w:rsidTr="00C7240D">
        <w:trPr>
          <w:trHeight w:val="365"/>
        </w:trPr>
        <w:tc>
          <w:tcPr>
            <w:tcW w:w="10314" w:type="dxa"/>
            <w:gridSpan w:val="2"/>
            <w:tcBorders>
              <w:top w:val="single" w:sz="4" w:space="0" w:color="000000"/>
              <w:left w:val="single" w:sz="4" w:space="0" w:color="000000"/>
              <w:bottom w:val="single" w:sz="4" w:space="0" w:color="000000"/>
              <w:right w:val="single" w:sz="4" w:space="0" w:color="000000"/>
            </w:tcBorders>
          </w:tcPr>
          <w:p w14:paraId="5D1A2D7A"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6. Контактное лицо организатора:</w:t>
            </w:r>
          </w:p>
        </w:tc>
      </w:tr>
      <w:tr w:rsidR="00E66D28" w:rsidRPr="006B3FB0" w14:paraId="260BFD31"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159355CB"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 xml:space="preserve">Фамилия, собственное имя, отчество (при наличии) </w:t>
            </w:r>
          </w:p>
        </w:tc>
        <w:tc>
          <w:tcPr>
            <w:tcW w:w="5157" w:type="dxa"/>
            <w:tcBorders>
              <w:top w:val="single" w:sz="4" w:space="0" w:color="000000"/>
              <w:left w:val="single" w:sz="4" w:space="0" w:color="000000"/>
              <w:bottom w:val="single" w:sz="4" w:space="0" w:color="000000"/>
              <w:right w:val="single" w:sz="4" w:space="0" w:color="000000"/>
            </w:tcBorders>
          </w:tcPr>
          <w:p w14:paraId="50D2742E" w14:textId="77777777" w:rsidR="008104B7" w:rsidRPr="006B3FB0" w:rsidRDefault="008104B7" w:rsidP="008104B7">
            <w:pPr>
              <w:pBdr>
                <w:top w:val="nil"/>
                <w:left w:val="nil"/>
                <w:bottom w:val="nil"/>
                <w:right w:val="nil"/>
                <w:between w:val="nil"/>
              </w:pBdr>
              <w:jc w:val="both"/>
              <w:rPr>
                <w:color w:val="000000"/>
                <w:sz w:val="24"/>
                <w:szCs w:val="24"/>
              </w:rPr>
            </w:pPr>
            <w:r w:rsidRPr="006B3FB0">
              <w:rPr>
                <w:color w:val="000000"/>
                <w:sz w:val="24"/>
                <w:szCs w:val="24"/>
              </w:rPr>
              <w:t>Кучура Тамара Юрьевна</w:t>
            </w:r>
          </w:p>
          <w:p w14:paraId="011BE425" w14:textId="77777777" w:rsidR="00E66D28" w:rsidRPr="006B3FB0" w:rsidRDefault="00E66D28" w:rsidP="00E66D28">
            <w:pPr>
              <w:pBdr>
                <w:top w:val="nil"/>
                <w:left w:val="nil"/>
                <w:bottom w:val="nil"/>
                <w:right w:val="nil"/>
                <w:between w:val="nil"/>
              </w:pBdr>
              <w:jc w:val="both"/>
              <w:rPr>
                <w:color w:val="000000"/>
                <w:sz w:val="24"/>
                <w:szCs w:val="24"/>
              </w:rPr>
            </w:pPr>
          </w:p>
        </w:tc>
      </w:tr>
      <w:tr w:rsidR="008104B7" w:rsidRPr="006B3FB0" w14:paraId="64289389"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34FCF88D" w14:textId="77777777" w:rsidR="008104B7" w:rsidRPr="006B3FB0" w:rsidRDefault="008104B7" w:rsidP="00E66D28">
            <w:pPr>
              <w:pBdr>
                <w:top w:val="nil"/>
                <w:left w:val="nil"/>
                <w:bottom w:val="nil"/>
                <w:right w:val="nil"/>
                <w:between w:val="nil"/>
              </w:pBdr>
              <w:jc w:val="both"/>
              <w:rPr>
                <w:color w:val="000000"/>
                <w:sz w:val="24"/>
                <w:szCs w:val="24"/>
              </w:rPr>
            </w:pPr>
            <w:r w:rsidRPr="006B3FB0">
              <w:rPr>
                <w:color w:val="000000"/>
                <w:sz w:val="24"/>
                <w:szCs w:val="24"/>
              </w:rPr>
              <w:t>Телефон</w:t>
            </w:r>
          </w:p>
        </w:tc>
        <w:tc>
          <w:tcPr>
            <w:tcW w:w="5157" w:type="dxa"/>
            <w:tcBorders>
              <w:top w:val="single" w:sz="4" w:space="0" w:color="000000"/>
              <w:left w:val="single" w:sz="4" w:space="0" w:color="000000"/>
              <w:bottom w:val="single" w:sz="4" w:space="0" w:color="000000"/>
              <w:right w:val="single" w:sz="4" w:space="0" w:color="000000"/>
            </w:tcBorders>
          </w:tcPr>
          <w:p w14:paraId="67D7FD98" w14:textId="25A804B8" w:rsidR="008104B7" w:rsidRPr="006B3FB0" w:rsidRDefault="008104B7" w:rsidP="00E66D28">
            <w:pPr>
              <w:pBdr>
                <w:top w:val="nil"/>
                <w:left w:val="nil"/>
                <w:bottom w:val="nil"/>
                <w:right w:val="nil"/>
                <w:between w:val="nil"/>
              </w:pBdr>
              <w:jc w:val="both"/>
              <w:rPr>
                <w:color w:val="000000"/>
                <w:sz w:val="24"/>
                <w:szCs w:val="24"/>
              </w:rPr>
            </w:pPr>
            <w:r w:rsidRPr="006B3FB0">
              <w:rPr>
                <w:color w:val="000000"/>
                <w:sz w:val="24"/>
                <w:szCs w:val="24"/>
              </w:rPr>
              <w:t>+375 163 60 78 65</w:t>
            </w:r>
          </w:p>
        </w:tc>
      </w:tr>
      <w:tr w:rsidR="008104B7" w:rsidRPr="00C9548F" w14:paraId="1F43129A"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03B0D2BA" w14:textId="77777777" w:rsidR="008104B7" w:rsidRPr="006B3FB0" w:rsidRDefault="008104B7" w:rsidP="00E66D28">
            <w:pPr>
              <w:pBdr>
                <w:top w:val="nil"/>
                <w:left w:val="nil"/>
                <w:bottom w:val="nil"/>
                <w:right w:val="nil"/>
                <w:between w:val="nil"/>
              </w:pBdr>
              <w:jc w:val="both"/>
              <w:rPr>
                <w:color w:val="000000"/>
                <w:sz w:val="24"/>
                <w:szCs w:val="24"/>
              </w:rPr>
            </w:pPr>
            <w:r w:rsidRPr="006B3FB0">
              <w:rPr>
                <w:color w:val="000000"/>
                <w:sz w:val="24"/>
                <w:szCs w:val="24"/>
              </w:rPr>
              <w:t xml:space="preserve">иные сведения </w:t>
            </w:r>
          </w:p>
        </w:tc>
        <w:tc>
          <w:tcPr>
            <w:tcW w:w="5157" w:type="dxa"/>
            <w:tcBorders>
              <w:top w:val="single" w:sz="4" w:space="0" w:color="000000"/>
              <w:left w:val="single" w:sz="4" w:space="0" w:color="000000"/>
              <w:bottom w:val="single" w:sz="4" w:space="0" w:color="000000"/>
              <w:right w:val="single" w:sz="4" w:space="0" w:color="000000"/>
            </w:tcBorders>
          </w:tcPr>
          <w:p w14:paraId="3190E8E3" w14:textId="0DD20CE0" w:rsidR="008104B7" w:rsidRPr="006B3FB0" w:rsidRDefault="008104B7" w:rsidP="00E66D28">
            <w:pPr>
              <w:pBdr>
                <w:top w:val="nil"/>
                <w:left w:val="nil"/>
                <w:bottom w:val="nil"/>
                <w:right w:val="nil"/>
                <w:between w:val="nil"/>
              </w:pBdr>
              <w:jc w:val="both"/>
              <w:rPr>
                <w:color w:val="000000"/>
                <w:sz w:val="24"/>
                <w:szCs w:val="24"/>
                <w:lang w:val="en-US"/>
              </w:rPr>
            </w:pPr>
            <w:r w:rsidRPr="006B3FB0">
              <w:rPr>
                <w:color w:val="000000"/>
                <w:sz w:val="24"/>
                <w:szCs w:val="24"/>
                <w:lang w:val="en-US"/>
              </w:rPr>
              <w:t xml:space="preserve">e-mail: </w:t>
            </w:r>
            <w:hyperlink r:id="rId10" w:history="1">
              <w:r w:rsidRPr="006B3FB0">
                <w:rPr>
                  <w:rStyle w:val="aff0"/>
                  <w:sz w:val="24"/>
                  <w:szCs w:val="24"/>
                  <w:lang w:val="en-US"/>
                </w:rPr>
                <w:t>market@mail.medoptik.by</w:t>
              </w:r>
            </w:hyperlink>
          </w:p>
        </w:tc>
      </w:tr>
      <w:tr w:rsidR="00E66D28" w:rsidRPr="006B3FB0" w14:paraId="44B06CDF" w14:textId="77777777" w:rsidTr="00C7240D">
        <w:trPr>
          <w:trHeight w:val="280"/>
        </w:trPr>
        <w:tc>
          <w:tcPr>
            <w:tcW w:w="10314" w:type="dxa"/>
            <w:gridSpan w:val="2"/>
            <w:tcBorders>
              <w:top w:val="single" w:sz="4" w:space="0" w:color="000000"/>
              <w:left w:val="single" w:sz="4" w:space="0" w:color="000000"/>
              <w:bottom w:val="single" w:sz="4" w:space="0" w:color="000000"/>
              <w:right w:val="single" w:sz="4" w:space="0" w:color="000000"/>
            </w:tcBorders>
          </w:tcPr>
          <w:p w14:paraId="6B2D5205" w14:textId="77777777" w:rsidR="00E66D28" w:rsidRPr="006B3FB0" w:rsidRDefault="00E66D28" w:rsidP="00E66D28">
            <w:pPr>
              <w:pBdr>
                <w:top w:val="nil"/>
                <w:left w:val="nil"/>
                <w:bottom w:val="nil"/>
                <w:right w:val="nil"/>
                <w:between w:val="nil"/>
              </w:pBdr>
              <w:jc w:val="both"/>
              <w:rPr>
                <w:color w:val="000000"/>
                <w:sz w:val="24"/>
                <w:szCs w:val="24"/>
              </w:rPr>
            </w:pPr>
            <w:r w:rsidRPr="006B3FB0">
              <w:rPr>
                <w:b/>
                <w:color w:val="000000"/>
                <w:sz w:val="24"/>
                <w:szCs w:val="24"/>
              </w:rPr>
              <w:t>7. Сведения об электронном аукционе:</w:t>
            </w:r>
          </w:p>
        </w:tc>
      </w:tr>
      <w:tr w:rsidR="00E66D28" w:rsidRPr="006B3FB0" w14:paraId="7129CA9A" w14:textId="77777777" w:rsidTr="00C7240D">
        <w:trPr>
          <w:trHeight w:val="280"/>
        </w:trPr>
        <w:tc>
          <w:tcPr>
            <w:tcW w:w="5157" w:type="dxa"/>
            <w:tcBorders>
              <w:top w:val="single" w:sz="4" w:space="0" w:color="000000"/>
              <w:left w:val="single" w:sz="4" w:space="0" w:color="000000"/>
              <w:bottom w:val="single" w:sz="4" w:space="0" w:color="000000"/>
              <w:right w:val="single" w:sz="4" w:space="0" w:color="000000"/>
            </w:tcBorders>
          </w:tcPr>
          <w:p w14:paraId="3F4D85F2"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Дата истечения срока для подготовки и подачи предложений</w:t>
            </w:r>
          </w:p>
        </w:tc>
        <w:tc>
          <w:tcPr>
            <w:tcW w:w="5157" w:type="dxa"/>
            <w:tcBorders>
              <w:top w:val="single" w:sz="4" w:space="0" w:color="000000"/>
              <w:left w:val="single" w:sz="4" w:space="0" w:color="000000"/>
              <w:bottom w:val="single" w:sz="4" w:space="0" w:color="000000"/>
              <w:right w:val="single" w:sz="4" w:space="0" w:color="000000"/>
            </w:tcBorders>
          </w:tcPr>
          <w:p w14:paraId="1C187413" w14:textId="77777777" w:rsidR="00E66D28" w:rsidRPr="006B3FB0" w:rsidRDefault="00E66D28" w:rsidP="00E66D28">
            <w:pPr>
              <w:pBdr>
                <w:top w:val="nil"/>
                <w:left w:val="nil"/>
                <w:bottom w:val="nil"/>
                <w:right w:val="nil"/>
                <w:between w:val="nil"/>
              </w:pBdr>
              <w:jc w:val="both"/>
              <w:rPr>
                <w:color w:val="000000"/>
                <w:sz w:val="24"/>
                <w:szCs w:val="24"/>
                <w:highlight w:val="red"/>
              </w:rPr>
            </w:pPr>
            <w:r w:rsidRPr="006B3FB0">
              <w:rPr>
                <w:color w:val="000000"/>
                <w:sz w:val="24"/>
                <w:szCs w:val="24"/>
              </w:rPr>
              <w:t>Согласно аукционному приглашению</w:t>
            </w:r>
          </w:p>
        </w:tc>
      </w:tr>
      <w:tr w:rsidR="00E66D28" w:rsidRPr="006B3FB0" w14:paraId="0C121C8B"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6B4E5DA5"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 xml:space="preserve">Ориентировочная стоимость предмета государственной закупки </w:t>
            </w:r>
          </w:p>
        </w:tc>
        <w:tc>
          <w:tcPr>
            <w:tcW w:w="5157" w:type="dxa"/>
            <w:tcBorders>
              <w:top w:val="single" w:sz="4" w:space="0" w:color="000000"/>
              <w:left w:val="single" w:sz="4" w:space="0" w:color="000000"/>
              <w:bottom w:val="single" w:sz="4" w:space="0" w:color="000000"/>
              <w:right w:val="single" w:sz="4" w:space="0" w:color="000000"/>
            </w:tcBorders>
          </w:tcPr>
          <w:p w14:paraId="386B6BC4"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Согласно аукционному приглашению</w:t>
            </w:r>
          </w:p>
        </w:tc>
      </w:tr>
      <w:tr w:rsidR="00E66D28" w:rsidRPr="006B3FB0" w14:paraId="395C99EC"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2DDDA7E9"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t>Требования к участникам, документам и (или) сведениям для проверки требований к участникам</w:t>
            </w:r>
          </w:p>
        </w:tc>
        <w:tc>
          <w:tcPr>
            <w:tcW w:w="5157" w:type="dxa"/>
            <w:tcBorders>
              <w:top w:val="single" w:sz="4" w:space="0" w:color="000000"/>
              <w:left w:val="single" w:sz="4" w:space="0" w:color="000000"/>
              <w:bottom w:val="single" w:sz="4" w:space="0" w:color="000000"/>
              <w:right w:val="single" w:sz="4" w:space="0" w:color="000000"/>
            </w:tcBorders>
          </w:tcPr>
          <w:p w14:paraId="2B7F5DF4" w14:textId="77777777" w:rsidR="00E66D28" w:rsidRPr="006B3FB0" w:rsidRDefault="00E66D28" w:rsidP="00E66D28">
            <w:pPr>
              <w:jc w:val="both"/>
              <w:rPr>
                <w:sz w:val="24"/>
                <w:szCs w:val="24"/>
              </w:rPr>
            </w:pPr>
            <w:r w:rsidRPr="006B3FB0">
              <w:rPr>
                <w:sz w:val="24"/>
                <w:szCs w:val="24"/>
              </w:rPr>
              <w:t>При проведении процедуры государственной закупки к участникам предъявляются следующие требования:</w:t>
            </w:r>
          </w:p>
          <w:p w14:paraId="504417FB" w14:textId="77777777" w:rsidR="00E66D28" w:rsidRPr="006B3FB0" w:rsidRDefault="00E66D28" w:rsidP="00E66D28">
            <w:pPr>
              <w:jc w:val="both"/>
              <w:rPr>
                <w:sz w:val="24"/>
                <w:szCs w:val="24"/>
              </w:rPr>
            </w:pPr>
            <w:r w:rsidRPr="006B3FB0">
              <w:rPr>
                <w:sz w:val="24"/>
                <w:szCs w:val="24"/>
              </w:rPr>
              <w:t xml:space="preserve">- соответствие требованиям, установленным </w:t>
            </w:r>
            <w:r w:rsidRPr="006B3FB0">
              <w:rPr>
                <w:sz w:val="24"/>
                <w:szCs w:val="24"/>
              </w:rPr>
              <w:lastRenderedPageBreak/>
              <w:t>законодательством к юридическому или физическому лицу, в том числе индивидуальному предпринимателю, осуществляющему поставку товаров, являющихся предметом государственной закупки;</w:t>
            </w:r>
          </w:p>
          <w:p w14:paraId="5F58D6D1" w14:textId="77777777" w:rsidR="00E66D28" w:rsidRPr="006B3FB0" w:rsidRDefault="00E66D28" w:rsidP="00E66D28">
            <w:pPr>
              <w:jc w:val="both"/>
              <w:rPr>
                <w:sz w:val="24"/>
                <w:szCs w:val="24"/>
              </w:rPr>
            </w:pPr>
            <w:r w:rsidRPr="006B3FB0">
              <w:rPr>
                <w:sz w:val="24"/>
                <w:szCs w:val="24"/>
              </w:rPr>
              <w:t>- соответствие дополнительным требованиям к участникам, если такие требования установлены в соответствии с абзацем седьмым статьи 9 настоящего Закона;</w:t>
            </w:r>
          </w:p>
          <w:p w14:paraId="6E35F992" w14:textId="77777777" w:rsidR="00E66D28" w:rsidRPr="006B3FB0" w:rsidRDefault="00E66D28" w:rsidP="00E66D28">
            <w:pPr>
              <w:jc w:val="both"/>
              <w:rPr>
                <w:sz w:val="24"/>
                <w:szCs w:val="24"/>
              </w:rPr>
            </w:pPr>
            <w:r w:rsidRPr="006B3FB0">
              <w:rPr>
                <w:sz w:val="24"/>
                <w:szCs w:val="24"/>
              </w:rPr>
              <w:t>- отсутствие у юридического лица или индивидуального предпринимателя задолженности по уплате налогов, сборов (пошлин), пеней. 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
          <w:p w14:paraId="27B45A97" w14:textId="77777777" w:rsidR="00E66D28" w:rsidRPr="006B3FB0" w:rsidRDefault="00E66D28" w:rsidP="00E66D28">
            <w:pPr>
              <w:jc w:val="both"/>
              <w:rPr>
                <w:sz w:val="24"/>
                <w:szCs w:val="24"/>
              </w:rPr>
            </w:pPr>
            <w:r w:rsidRPr="006B3FB0">
              <w:rPr>
                <w:sz w:val="24"/>
                <w:szCs w:val="24"/>
              </w:rPr>
              <w:t>- юридическое или физическое лицо, в том числе индивидуальный предприниматель, не должно быть включено в список поставщиков (подрядчиков, исполнителей), временно не допускаемых к участию в процедурах государственных закупок;</w:t>
            </w:r>
          </w:p>
          <w:p w14:paraId="4D0412C5" w14:textId="77777777" w:rsidR="00E66D28" w:rsidRPr="006B3FB0" w:rsidRDefault="00E66D28" w:rsidP="00E66D28">
            <w:pPr>
              <w:jc w:val="both"/>
              <w:rPr>
                <w:sz w:val="24"/>
                <w:szCs w:val="24"/>
              </w:rPr>
            </w:pPr>
            <w:r w:rsidRPr="006B3FB0">
              <w:rPr>
                <w:sz w:val="24"/>
                <w:szCs w:val="24"/>
              </w:rPr>
              <w:t>- юридическое лицо или индивидуальный предприниматель не должны быть включены в реестр коммерческих организаций и индивидуальных предпринимателей с повышенным риском совершения правонарушений в экономической сфере;</w:t>
            </w:r>
          </w:p>
          <w:p w14:paraId="3050E715" w14:textId="77777777" w:rsidR="00E66D28" w:rsidRPr="006B3FB0" w:rsidRDefault="00E66D28" w:rsidP="00E66D28">
            <w:pPr>
              <w:jc w:val="both"/>
              <w:rPr>
                <w:sz w:val="24"/>
                <w:szCs w:val="24"/>
              </w:rPr>
            </w:pPr>
            <w:r w:rsidRPr="006B3FB0">
              <w:rPr>
                <w:sz w:val="24"/>
                <w:szCs w:val="24"/>
              </w:rPr>
              <w:t>- юридическое или физическое лицо, в том числе индивидуальный предприниматель, работник (работники) таких юридического лица или индивидуального предпринимателя не должны оказывать заказчику (организатору) услуги по организации и проведению процедуры государственной закупки, в том числе консультированию, а также формированию требований к предмету государственной закупки и (или) подготовке заключения по рассмотрению, оценке и сравнению предложений;</w:t>
            </w:r>
          </w:p>
          <w:p w14:paraId="2ABDF077" w14:textId="77777777" w:rsidR="00E66D28" w:rsidRPr="006B3FB0" w:rsidRDefault="00E66D28" w:rsidP="00E66D28">
            <w:pPr>
              <w:jc w:val="both"/>
              <w:rPr>
                <w:sz w:val="24"/>
                <w:szCs w:val="24"/>
              </w:rPr>
            </w:pPr>
            <w:r w:rsidRPr="006B3FB0">
              <w:rPr>
                <w:sz w:val="24"/>
                <w:szCs w:val="24"/>
              </w:rPr>
              <w:t>- юридическое лицо или индивидуальный предприниматель не должны являться заказчиком (организатором) проводимой процедуры государственной закупки;</w:t>
            </w:r>
          </w:p>
          <w:p w14:paraId="53BEC4EB" w14:textId="77777777" w:rsidR="00E66D28" w:rsidRPr="006B3FB0" w:rsidRDefault="00E66D28" w:rsidP="00E66D28">
            <w:pPr>
              <w:jc w:val="both"/>
              <w:rPr>
                <w:sz w:val="24"/>
                <w:szCs w:val="24"/>
              </w:rPr>
            </w:pPr>
            <w:r w:rsidRPr="006B3FB0">
              <w:rPr>
                <w:sz w:val="24"/>
                <w:szCs w:val="24"/>
              </w:rPr>
              <w:t>- физическое лицо не должно являться работником заказчика (организатора), за исключением проведения процедуры закупки из одного источника у физических лиц, не являющихся индивидуальными предпринимателями;</w:t>
            </w:r>
          </w:p>
          <w:p w14:paraId="58955458" w14:textId="77777777" w:rsidR="00E66D28" w:rsidRPr="006B3FB0" w:rsidRDefault="00E66D28" w:rsidP="00E66D28">
            <w:pPr>
              <w:jc w:val="both"/>
              <w:rPr>
                <w:sz w:val="24"/>
                <w:szCs w:val="24"/>
              </w:rPr>
            </w:pPr>
            <w:r w:rsidRPr="006B3FB0">
              <w:rPr>
                <w:sz w:val="24"/>
                <w:szCs w:val="24"/>
              </w:rPr>
              <w:lastRenderedPageBreak/>
              <w:t>- юридическое лицо не должно находиться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не должен находиться в стадии прекращения деятельности;</w:t>
            </w:r>
          </w:p>
          <w:p w14:paraId="73D1A02A" w14:textId="77777777" w:rsidR="00E66D28" w:rsidRPr="006B3FB0" w:rsidRDefault="00E66D28" w:rsidP="00E66D28">
            <w:pPr>
              <w:jc w:val="both"/>
              <w:rPr>
                <w:sz w:val="24"/>
                <w:szCs w:val="24"/>
              </w:rPr>
            </w:pPr>
            <w:r w:rsidRPr="006B3FB0">
              <w:rPr>
                <w:sz w:val="24"/>
                <w:szCs w:val="24"/>
              </w:rPr>
              <w:t>в отношении юридического лица или индивидуального предпринимателя не должно быть возбуждено производство по делу об экономической несостоятельности (банкротстве). 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
          <w:p w14:paraId="4BFA5030" w14:textId="77777777" w:rsidR="00E66D28" w:rsidRPr="006B3FB0" w:rsidRDefault="00E66D28" w:rsidP="00E66D28">
            <w:pPr>
              <w:jc w:val="both"/>
              <w:rPr>
                <w:sz w:val="24"/>
                <w:szCs w:val="24"/>
              </w:rPr>
            </w:pPr>
            <w:r w:rsidRPr="006B3FB0">
              <w:rPr>
                <w:sz w:val="24"/>
                <w:szCs w:val="24"/>
              </w:rPr>
              <w:t>- юридическое или физическое лицо, в том числе индивидуальный предприниматель, должно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объектов интеллектуальной собственности;</w:t>
            </w:r>
          </w:p>
          <w:p w14:paraId="5CE30EB0" w14:textId="77777777" w:rsidR="00E66D28" w:rsidRPr="006B3FB0" w:rsidRDefault="00E66D28" w:rsidP="00E66D28">
            <w:pPr>
              <w:jc w:val="both"/>
              <w:rPr>
                <w:sz w:val="24"/>
                <w:szCs w:val="24"/>
              </w:rPr>
            </w:pPr>
            <w:r w:rsidRPr="006B3FB0">
              <w:rPr>
                <w:sz w:val="24"/>
                <w:szCs w:val="24"/>
              </w:rPr>
              <w:t>- юридическое или физическое лицо, в том числе индивидуальный предприниматель, должно обладать правомочиями на реализацию товаров (выполнение работ, оказание услуг) на территории Республики Беларусь с использованием товарных знаков и знаков обслуживания.</w:t>
            </w:r>
          </w:p>
          <w:p w14:paraId="0DB75A32" w14:textId="77777777" w:rsidR="00E66D28" w:rsidRPr="006B3FB0" w:rsidRDefault="00E66D28" w:rsidP="00E66D28">
            <w:pPr>
              <w:ind w:firstLine="567"/>
              <w:jc w:val="both"/>
              <w:rPr>
                <w:sz w:val="24"/>
                <w:szCs w:val="24"/>
              </w:rPr>
            </w:pPr>
            <w:r w:rsidRPr="006B3FB0">
              <w:rPr>
                <w:sz w:val="24"/>
                <w:szCs w:val="24"/>
              </w:rPr>
              <w:t>Вышеуказанные требования к участникам сформированы организатором в соответствии с пунктом 2 статьи 16 Закона Республики Беларусь от 13 июля 2012 года «О государственных закупках товаров (работ, услуг)» и подтверждаются документами, согласно п.14 аукционных документов.</w:t>
            </w:r>
          </w:p>
          <w:p w14:paraId="4E0BE4FD" w14:textId="77777777" w:rsidR="00E66D28" w:rsidRPr="006B3FB0" w:rsidRDefault="00E66D28" w:rsidP="00E66D28">
            <w:pPr>
              <w:ind w:firstLine="567"/>
              <w:jc w:val="both"/>
              <w:rPr>
                <w:sz w:val="24"/>
                <w:szCs w:val="24"/>
              </w:rPr>
            </w:pPr>
            <w:r w:rsidRPr="006B3FB0">
              <w:rPr>
                <w:color w:val="000000"/>
                <w:sz w:val="24"/>
                <w:szCs w:val="24"/>
              </w:rPr>
              <w:t xml:space="preserve">В связи с тем, что  закупаемая продукция входит в перечень товаров иностранного происхождения, в отношении которых устанавливается условие их допуска к участию в процедурах государственных закупок согласно приложению к постановлению Совета Министров Республики Беларусь от 17.03.2016 №206 «О допуске товаров иностранного происхождения и поставщиков, предлагающих такие товары, к участию в процедурах государственных закупок» (далее – Постановление №206) участник, предложение которого содержит информацию о поставке </w:t>
            </w:r>
            <w:r w:rsidRPr="006B3FB0">
              <w:rPr>
                <w:color w:val="000000"/>
                <w:sz w:val="24"/>
                <w:szCs w:val="24"/>
              </w:rPr>
              <w:lastRenderedPageBreak/>
              <w:t>товара, происходящего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 допускается к участию в данной процедуре только в случае, если в целях участия в ней подано менее двух предложений, содержащих информацию о поставке такого товара, происходящего из Республики Беларусь, Республики Армения, Республики Казахстан, Кыргызской Республики и (или) Российской Федерации, и соответствующих требованиям настоящих аукционных документов.</w:t>
            </w:r>
          </w:p>
        </w:tc>
      </w:tr>
      <w:tr w:rsidR="00E66D28" w:rsidRPr="006B3FB0" w14:paraId="3E6F483B"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3089CEAC" w14:textId="77777777" w:rsidR="00E66D28" w:rsidRPr="006B3FB0" w:rsidRDefault="00E66D28" w:rsidP="00E66D28">
            <w:pPr>
              <w:pBdr>
                <w:top w:val="nil"/>
                <w:left w:val="nil"/>
                <w:bottom w:val="nil"/>
                <w:right w:val="nil"/>
                <w:between w:val="nil"/>
              </w:pBdr>
              <w:jc w:val="both"/>
              <w:rPr>
                <w:color w:val="000000"/>
                <w:sz w:val="24"/>
                <w:szCs w:val="24"/>
              </w:rPr>
            </w:pPr>
            <w:r w:rsidRPr="006B3FB0">
              <w:rPr>
                <w:color w:val="000000"/>
                <w:sz w:val="24"/>
                <w:szCs w:val="24"/>
              </w:rPr>
              <w:lastRenderedPageBreak/>
              <w:t>Оплата услуг организатора</w:t>
            </w:r>
          </w:p>
        </w:tc>
        <w:tc>
          <w:tcPr>
            <w:tcW w:w="5157" w:type="dxa"/>
            <w:tcBorders>
              <w:top w:val="single" w:sz="4" w:space="0" w:color="000000"/>
              <w:left w:val="single" w:sz="4" w:space="0" w:color="000000"/>
              <w:bottom w:val="single" w:sz="4" w:space="0" w:color="000000"/>
              <w:right w:val="single" w:sz="4" w:space="0" w:color="000000"/>
            </w:tcBorders>
          </w:tcPr>
          <w:p w14:paraId="31CA7174" w14:textId="77777777" w:rsidR="00E66D28" w:rsidRPr="006B3FB0" w:rsidRDefault="00E66D28" w:rsidP="00E66D28">
            <w:pPr>
              <w:pBdr>
                <w:top w:val="nil"/>
                <w:left w:val="nil"/>
                <w:bottom w:val="nil"/>
                <w:right w:val="nil"/>
                <w:between w:val="nil"/>
              </w:pBdr>
              <w:jc w:val="both"/>
              <w:rPr>
                <w:b/>
                <w:color w:val="000000"/>
                <w:sz w:val="24"/>
                <w:szCs w:val="24"/>
              </w:rPr>
            </w:pPr>
            <w:r w:rsidRPr="006B3FB0">
              <w:rPr>
                <w:sz w:val="24"/>
                <w:szCs w:val="24"/>
              </w:rPr>
              <w:t xml:space="preserve">Согласно порядку оплаты услуг организатора по организации электронного аукциона </w:t>
            </w:r>
            <w:r w:rsidRPr="006B3FB0">
              <w:rPr>
                <w:b/>
                <w:sz w:val="24"/>
                <w:szCs w:val="24"/>
              </w:rPr>
              <w:t>(приложение 14)</w:t>
            </w:r>
            <w:r w:rsidRPr="006B3FB0">
              <w:rPr>
                <w:sz w:val="24"/>
                <w:szCs w:val="24"/>
              </w:rPr>
              <w:t xml:space="preserve"> к настоящим аукционным документам)</w:t>
            </w:r>
          </w:p>
        </w:tc>
      </w:tr>
      <w:tr w:rsidR="00E66D28" w:rsidRPr="006B3FB0" w14:paraId="0F9B060B" w14:textId="77777777" w:rsidTr="00C7240D">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4E32D826" w14:textId="77777777" w:rsidR="00E66D28" w:rsidRPr="006B3FB0" w:rsidRDefault="00E66D28" w:rsidP="00E66D28">
            <w:pPr>
              <w:pBdr>
                <w:top w:val="nil"/>
                <w:left w:val="nil"/>
                <w:bottom w:val="nil"/>
                <w:right w:val="nil"/>
                <w:between w:val="nil"/>
              </w:pBdr>
              <w:jc w:val="center"/>
              <w:rPr>
                <w:color w:val="000000"/>
                <w:sz w:val="24"/>
                <w:szCs w:val="24"/>
              </w:rPr>
            </w:pPr>
            <w:r w:rsidRPr="006B3FB0">
              <w:rPr>
                <w:b/>
                <w:color w:val="000000"/>
                <w:sz w:val="24"/>
                <w:szCs w:val="24"/>
              </w:rPr>
              <w:t>Сведения о предмете государственной закупки</w:t>
            </w:r>
          </w:p>
        </w:tc>
      </w:tr>
      <w:tr w:rsidR="00E66D28" w:rsidRPr="006B3FB0" w14:paraId="422376ED" w14:textId="77777777" w:rsidTr="00C7240D">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49439E79" w14:textId="77777777" w:rsidR="00E66D28" w:rsidRPr="006743A6" w:rsidRDefault="00E66D28" w:rsidP="00E66D28">
            <w:pPr>
              <w:pBdr>
                <w:top w:val="nil"/>
                <w:left w:val="nil"/>
                <w:bottom w:val="nil"/>
                <w:right w:val="nil"/>
                <w:between w:val="nil"/>
              </w:pBdr>
              <w:jc w:val="center"/>
              <w:rPr>
                <w:color w:val="000000"/>
                <w:sz w:val="24"/>
                <w:szCs w:val="24"/>
              </w:rPr>
            </w:pPr>
            <w:r w:rsidRPr="006743A6">
              <w:rPr>
                <w:b/>
                <w:color w:val="000000"/>
                <w:sz w:val="24"/>
                <w:szCs w:val="24"/>
              </w:rPr>
              <w:t>Лот №1</w:t>
            </w:r>
          </w:p>
        </w:tc>
      </w:tr>
      <w:tr w:rsidR="00E66D28" w:rsidRPr="006B3FB0" w14:paraId="1279DDC5"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65963C4F" w14:textId="77777777" w:rsidR="00E66D28" w:rsidRPr="00AB45EE" w:rsidRDefault="00E66D28" w:rsidP="00E66D28">
            <w:pPr>
              <w:pBdr>
                <w:top w:val="nil"/>
                <w:left w:val="nil"/>
                <w:bottom w:val="nil"/>
                <w:right w:val="nil"/>
                <w:between w:val="nil"/>
              </w:pBdr>
              <w:rPr>
                <w:color w:val="000000"/>
                <w:sz w:val="24"/>
                <w:szCs w:val="24"/>
              </w:rPr>
            </w:pPr>
            <w:r w:rsidRPr="00AB45EE">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4F949736" w14:textId="5DEDD5BB" w:rsidR="00E66D28" w:rsidRPr="009D404E" w:rsidRDefault="00C9548F" w:rsidP="00706632">
            <w:pPr>
              <w:pBdr>
                <w:top w:val="nil"/>
                <w:left w:val="nil"/>
                <w:bottom w:val="nil"/>
                <w:right w:val="nil"/>
                <w:between w:val="nil"/>
              </w:pBdr>
              <w:rPr>
                <w:color w:val="000000"/>
                <w:sz w:val="24"/>
                <w:szCs w:val="24"/>
              </w:rPr>
            </w:pPr>
            <w:r>
              <w:rPr>
                <w:color w:val="000000"/>
                <w:sz w:val="24"/>
                <w:szCs w:val="24"/>
              </w:rPr>
              <w:t>Лампа бестеневая передвижная</w:t>
            </w:r>
            <w:r w:rsidR="003E622E">
              <w:rPr>
                <w:color w:val="000000"/>
                <w:sz w:val="24"/>
                <w:szCs w:val="24"/>
              </w:rPr>
              <w:t xml:space="preserve"> </w:t>
            </w:r>
          </w:p>
        </w:tc>
      </w:tr>
      <w:tr w:rsidR="00E66D28" w:rsidRPr="006B3FB0" w14:paraId="7459736C" w14:textId="77777777" w:rsidTr="00C7240D">
        <w:trPr>
          <w:trHeight w:val="3649"/>
        </w:trPr>
        <w:tc>
          <w:tcPr>
            <w:tcW w:w="5157" w:type="dxa"/>
            <w:tcBorders>
              <w:top w:val="single" w:sz="4" w:space="0" w:color="000000"/>
              <w:left w:val="single" w:sz="4" w:space="0" w:color="000000"/>
              <w:bottom w:val="single" w:sz="4" w:space="0" w:color="000000"/>
              <w:right w:val="single" w:sz="4" w:space="0" w:color="000000"/>
            </w:tcBorders>
          </w:tcPr>
          <w:p w14:paraId="683D784D" w14:textId="77777777" w:rsidR="00E66D28" w:rsidRPr="00AB45EE" w:rsidRDefault="00E66D28" w:rsidP="00E66D28">
            <w:pPr>
              <w:pBdr>
                <w:top w:val="nil"/>
                <w:left w:val="nil"/>
                <w:bottom w:val="nil"/>
                <w:right w:val="nil"/>
                <w:between w:val="nil"/>
              </w:pBdr>
              <w:rPr>
                <w:color w:val="000000"/>
                <w:sz w:val="24"/>
                <w:szCs w:val="24"/>
              </w:rPr>
            </w:pPr>
            <w:r w:rsidRPr="00AB45EE">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193D027C" w14:textId="77777777" w:rsidR="00E66D28" w:rsidRPr="009D404E" w:rsidRDefault="00E66D28" w:rsidP="00E66D28">
            <w:pPr>
              <w:pBdr>
                <w:top w:val="nil"/>
                <w:left w:val="nil"/>
                <w:bottom w:val="nil"/>
                <w:right w:val="nil"/>
                <w:between w:val="nil"/>
              </w:pBdr>
              <w:jc w:val="both"/>
              <w:rPr>
                <w:color w:val="000000"/>
                <w:sz w:val="24"/>
                <w:szCs w:val="24"/>
              </w:rPr>
            </w:pPr>
            <w:r w:rsidRPr="009D404E">
              <w:rPr>
                <w:color w:val="000000"/>
                <w:sz w:val="24"/>
                <w:szCs w:val="24"/>
              </w:rPr>
              <w:t>Согласно заявке на закупку (</w:t>
            </w:r>
            <w:r w:rsidRPr="009D404E">
              <w:rPr>
                <w:b/>
                <w:color w:val="000000"/>
                <w:sz w:val="24"/>
                <w:szCs w:val="24"/>
              </w:rPr>
              <w:t>приложению 1</w:t>
            </w:r>
            <w:r w:rsidRPr="009D404E">
              <w:rPr>
                <w:color w:val="000000"/>
                <w:sz w:val="24"/>
                <w:szCs w:val="24"/>
              </w:rPr>
              <w:t xml:space="preserve"> к настоящим аукционным документам) (далее – заявка на закупку).</w:t>
            </w:r>
          </w:p>
          <w:p w14:paraId="549500B9" w14:textId="77777777" w:rsidR="00E66D28" w:rsidRPr="009D404E" w:rsidRDefault="00E66D28" w:rsidP="00E66D28">
            <w:pPr>
              <w:pBdr>
                <w:top w:val="nil"/>
                <w:left w:val="nil"/>
                <w:bottom w:val="nil"/>
                <w:right w:val="nil"/>
                <w:between w:val="nil"/>
              </w:pBdr>
              <w:jc w:val="both"/>
              <w:rPr>
                <w:color w:val="000000"/>
                <w:sz w:val="24"/>
                <w:szCs w:val="24"/>
              </w:rPr>
            </w:pPr>
            <w:r w:rsidRPr="009D404E">
              <w:rPr>
                <w:color w:val="000000"/>
                <w:sz w:val="24"/>
                <w:szCs w:val="24"/>
              </w:rPr>
              <w:t>Предложение участника должно соответствовать описанию предмета закупки:</w:t>
            </w:r>
          </w:p>
          <w:p w14:paraId="7349A374" w14:textId="77777777" w:rsidR="00E66D28" w:rsidRPr="009D404E" w:rsidRDefault="00E66D28" w:rsidP="00E66D28">
            <w:pPr>
              <w:pBdr>
                <w:top w:val="nil"/>
                <w:left w:val="nil"/>
                <w:bottom w:val="nil"/>
                <w:right w:val="nil"/>
                <w:between w:val="nil"/>
              </w:pBdr>
              <w:jc w:val="both"/>
              <w:rPr>
                <w:color w:val="000000"/>
                <w:sz w:val="24"/>
                <w:szCs w:val="24"/>
              </w:rPr>
            </w:pPr>
            <w:r w:rsidRPr="009D404E">
              <w:rPr>
                <w:color w:val="000000"/>
                <w:sz w:val="24"/>
                <w:szCs w:val="24"/>
              </w:rPr>
              <w:t xml:space="preserve">- </w:t>
            </w:r>
            <w:r w:rsidRPr="009D404E">
              <w:rPr>
                <w:b/>
                <w:color w:val="000000"/>
                <w:sz w:val="24"/>
                <w:szCs w:val="24"/>
              </w:rPr>
              <w:t>на 100%</w:t>
            </w:r>
            <w:r w:rsidRPr="009D404E">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6B1088B5" w14:textId="77777777" w:rsidR="00E66D28" w:rsidRPr="009D404E" w:rsidRDefault="00E66D28" w:rsidP="00E66D28">
            <w:pPr>
              <w:pBdr>
                <w:top w:val="nil"/>
                <w:left w:val="nil"/>
                <w:bottom w:val="nil"/>
                <w:right w:val="nil"/>
                <w:between w:val="nil"/>
              </w:pBdr>
              <w:jc w:val="both"/>
              <w:rPr>
                <w:color w:val="000000"/>
                <w:sz w:val="24"/>
                <w:szCs w:val="24"/>
              </w:rPr>
            </w:pPr>
            <w:r w:rsidRPr="009D404E">
              <w:rPr>
                <w:color w:val="000000"/>
                <w:sz w:val="24"/>
                <w:szCs w:val="24"/>
              </w:rPr>
              <w:t xml:space="preserve">- не менее чем </w:t>
            </w:r>
            <w:r w:rsidRPr="009D404E">
              <w:rPr>
                <w:b/>
                <w:color w:val="000000"/>
                <w:sz w:val="24"/>
                <w:szCs w:val="24"/>
              </w:rPr>
              <w:t>на 85%</w:t>
            </w:r>
            <w:r w:rsidRPr="009D404E">
              <w:rPr>
                <w:color w:val="000000"/>
                <w:sz w:val="24"/>
                <w:szCs w:val="24"/>
              </w:rPr>
              <w:t xml:space="preserve"> в части описания технических показателей и характеристик предмета государственной закупки;</w:t>
            </w:r>
          </w:p>
        </w:tc>
      </w:tr>
      <w:tr w:rsidR="001A24E6" w:rsidRPr="006B3FB0" w14:paraId="7FAEBD96"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26ADF730" w14:textId="77777777" w:rsidR="001A24E6" w:rsidRPr="00AB45EE" w:rsidRDefault="001A24E6" w:rsidP="00E66D28">
            <w:pPr>
              <w:pBdr>
                <w:top w:val="nil"/>
                <w:left w:val="nil"/>
                <w:bottom w:val="nil"/>
                <w:right w:val="nil"/>
                <w:between w:val="nil"/>
              </w:pBdr>
              <w:rPr>
                <w:color w:val="000000"/>
                <w:sz w:val="24"/>
                <w:szCs w:val="24"/>
              </w:rPr>
            </w:pPr>
            <w:r w:rsidRPr="00AB45EE">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7AF0B723" w14:textId="64560CAF" w:rsidR="001A24E6" w:rsidRPr="009D404E" w:rsidRDefault="00C9548F" w:rsidP="00E85F95">
            <w:pPr>
              <w:pBdr>
                <w:top w:val="nil"/>
                <w:left w:val="nil"/>
                <w:bottom w:val="nil"/>
                <w:right w:val="nil"/>
                <w:between w:val="nil"/>
              </w:pBdr>
              <w:jc w:val="both"/>
              <w:rPr>
                <w:color w:val="000000"/>
                <w:sz w:val="24"/>
                <w:szCs w:val="24"/>
              </w:rPr>
            </w:pPr>
            <w:r w:rsidRPr="00C9548F">
              <w:rPr>
                <w:bCs/>
                <w:sz w:val="24"/>
                <w:szCs w:val="24"/>
              </w:rPr>
              <w:t>27.40.25.790</w:t>
            </w:r>
          </w:p>
        </w:tc>
      </w:tr>
      <w:tr w:rsidR="001A24E6" w:rsidRPr="006B3FB0" w14:paraId="3825AF12"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6DAC17B4" w14:textId="77777777" w:rsidR="001A24E6" w:rsidRPr="00AB45EE" w:rsidRDefault="001A24E6" w:rsidP="00E66D28">
            <w:pPr>
              <w:pBdr>
                <w:top w:val="nil"/>
                <w:left w:val="nil"/>
                <w:bottom w:val="nil"/>
                <w:right w:val="nil"/>
                <w:between w:val="nil"/>
              </w:pBdr>
              <w:rPr>
                <w:color w:val="000000"/>
                <w:sz w:val="24"/>
                <w:szCs w:val="24"/>
              </w:rPr>
            </w:pPr>
            <w:r w:rsidRPr="00AB45EE">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7E164A19" w14:textId="305B3779" w:rsidR="001A24E6" w:rsidRPr="009D404E" w:rsidRDefault="003E622E" w:rsidP="00C23083">
            <w:pPr>
              <w:pBdr>
                <w:top w:val="nil"/>
                <w:left w:val="nil"/>
                <w:bottom w:val="nil"/>
                <w:right w:val="nil"/>
                <w:between w:val="nil"/>
              </w:pBdr>
              <w:jc w:val="both"/>
              <w:rPr>
                <w:color w:val="000000"/>
                <w:sz w:val="24"/>
                <w:szCs w:val="24"/>
              </w:rPr>
            </w:pPr>
            <w:r>
              <w:rPr>
                <w:bCs/>
                <w:sz w:val="24"/>
                <w:szCs w:val="24"/>
              </w:rPr>
              <w:t xml:space="preserve">2 </w:t>
            </w:r>
            <w:r w:rsidR="009D404E" w:rsidRPr="009D404E">
              <w:rPr>
                <w:bCs/>
                <w:sz w:val="24"/>
                <w:szCs w:val="24"/>
              </w:rPr>
              <w:t>шт.</w:t>
            </w:r>
          </w:p>
        </w:tc>
      </w:tr>
      <w:tr w:rsidR="001A24E6" w:rsidRPr="006B3FB0" w14:paraId="7D357939"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18BA2779" w14:textId="77777777" w:rsidR="001A24E6" w:rsidRPr="00AB45EE" w:rsidRDefault="001A24E6" w:rsidP="00E66D28">
            <w:pPr>
              <w:pBdr>
                <w:top w:val="nil"/>
                <w:left w:val="nil"/>
                <w:bottom w:val="nil"/>
                <w:right w:val="nil"/>
                <w:between w:val="nil"/>
              </w:pBdr>
              <w:rPr>
                <w:color w:val="000000"/>
                <w:sz w:val="24"/>
                <w:szCs w:val="24"/>
              </w:rPr>
            </w:pPr>
            <w:r w:rsidRPr="00AB45EE">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38890FF2" w14:textId="087D7C52" w:rsidR="001A24E6" w:rsidRPr="00E62D27" w:rsidRDefault="00C9548F" w:rsidP="00E62D27">
            <w:pPr>
              <w:pBdr>
                <w:top w:val="nil"/>
                <w:left w:val="nil"/>
                <w:bottom w:val="nil"/>
                <w:right w:val="nil"/>
                <w:between w:val="nil"/>
              </w:pBdr>
              <w:jc w:val="both"/>
              <w:rPr>
                <w:bCs/>
                <w:color w:val="000000"/>
                <w:sz w:val="24"/>
                <w:szCs w:val="24"/>
              </w:rPr>
            </w:pPr>
            <w:r>
              <w:rPr>
                <w:bCs/>
                <w:sz w:val="24"/>
                <w:szCs w:val="24"/>
              </w:rPr>
              <w:t>19 746</w:t>
            </w:r>
            <w:r w:rsidR="00E62D27" w:rsidRPr="00E62D27">
              <w:rPr>
                <w:bCs/>
                <w:sz w:val="24"/>
                <w:szCs w:val="24"/>
              </w:rPr>
              <w:t xml:space="preserve">,00 </w:t>
            </w:r>
            <w:r w:rsidR="00E62D27" w:rsidRPr="00E62D27">
              <w:rPr>
                <w:bCs/>
                <w:sz w:val="24"/>
                <w:szCs w:val="24"/>
                <w:lang w:val="en-US"/>
              </w:rPr>
              <w:t xml:space="preserve">BYN </w:t>
            </w:r>
          </w:p>
        </w:tc>
      </w:tr>
      <w:tr w:rsidR="00E66D28" w:rsidRPr="006B3FB0" w14:paraId="70C877B3"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07787666" w14:textId="77777777" w:rsidR="00E66D28" w:rsidRPr="00AB45EE" w:rsidRDefault="00E66D28" w:rsidP="00E66D28">
            <w:pPr>
              <w:pBdr>
                <w:top w:val="nil"/>
                <w:left w:val="nil"/>
                <w:bottom w:val="nil"/>
                <w:right w:val="nil"/>
                <w:between w:val="nil"/>
              </w:pBdr>
              <w:rPr>
                <w:color w:val="000000"/>
                <w:sz w:val="24"/>
                <w:szCs w:val="24"/>
              </w:rPr>
            </w:pPr>
            <w:r w:rsidRPr="00AB45EE">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3362CFBE" w14:textId="77777777" w:rsidR="00E66D28" w:rsidRPr="000E308B" w:rsidRDefault="00E66D28" w:rsidP="00E66D28">
            <w:pPr>
              <w:pBdr>
                <w:top w:val="nil"/>
                <w:left w:val="nil"/>
                <w:bottom w:val="nil"/>
                <w:right w:val="nil"/>
                <w:between w:val="nil"/>
              </w:pBdr>
              <w:jc w:val="both"/>
              <w:rPr>
                <w:color w:val="000000"/>
                <w:sz w:val="24"/>
                <w:szCs w:val="24"/>
              </w:rPr>
            </w:pPr>
            <w:r w:rsidRPr="000E308B">
              <w:rPr>
                <w:color w:val="000000"/>
                <w:sz w:val="24"/>
                <w:szCs w:val="24"/>
              </w:rPr>
              <w:t>Согласно приложению 2 к настоящим аукционным документам</w:t>
            </w:r>
          </w:p>
        </w:tc>
      </w:tr>
      <w:tr w:rsidR="00E66D28" w:rsidRPr="006B3FB0" w14:paraId="4D8CEC46" w14:textId="77777777" w:rsidTr="00C7240D">
        <w:trPr>
          <w:trHeight w:val="240"/>
        </w:trPr>
        <w:tc>
          <w:tcPr>
            <w:tcW w:w="5157" w:type="dxa"/>
            <w:tcBorders>
              <w:top w:val="single" w:sz="4" w:space="0" w:color="000000"/>
              <w:left w:val="single" w:sz="4" w:space="0" w:color="000000"/>
              <w:bottom w:val="single" w:sz="4" w:space="0" w:color="000000"/>
              <w:right w:val="single" w:sz="4" w:space="0" w:color="000000"/>
            </w:tcBorders>
          </w:tcPr>
          <w:p w14:paraId="55A4F966" w14:textId="77777777" w:rsidR="00E66D28" w:rsidRPr="00AB45EE" w:rsidRDefault="00E66D28" w:rsidP="00E66D28">
            <w:pPr>
              <w:pBdr>
                <w:top w:val="nil"/>
                <w:left w:val="nil"/>
                <w:bottom w:val="nil"/>
                <w:right w:val="nil"/>
                <w:between w:val="nil"/>
              </w:pBdr>
              <w:rPr>
                <w:color w:val="000000"/>
                <w:sz w:val="24"/>
                <w:szCs w:val="24"/>
              </w:rPr>
            </w:pPr>
            <w:r w:rsidRPr="00AB45EE">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3500A322" w14:textId="77777777" w:rsidR="00E66D28" w:rsidRPr="000E308B" w:rsidRDefault="00E66D28" w:rsidP="00E66D28">
            <w:pPr>
              <w:pBdr>
                <w:top w:val="nil"/>
                <w:left w:val="nil"/>
                <w:bottom w:val="nil"/>
                <w:right w:val="nil"/>
                <w:between w:val="nil"/>
              </w:pBdr>
              <w:jc w:val="both"/>
              <w:rPr>
                <w:color w:val="000000"/>
                <w:sz w:val="24"/>
                <w:szCs w:val="24"/>
              </w:rPr>
            </w:pPr>
            <w:r w:rsidRPr="000E308B">
              <w:rPr>
                <w:color w:val="000000"/>
                <w:sz w:val="24"/>
                <w:szCs w:val="24"/>
              </w:rPr>
              <w:t xml:space="preserve">Согласно проектам договоров к настоящим аукционным документам </w:t>
            </w:r>
            <w:r w:rsidRPr="000E308B">
              <w:rPr>
                <w:b/>
                <w:color w:val="000000"/>
                <w:sz w:val="24"/>
                <w:szCs w:val="24"/>
              </w:rPr>
              <w:t>(пр</w:t>
            </w:r>
            <w:bookmarkStart w:id="0" w:name="_GoBack"/>
            <w:bookmarkEnd w:id="0"/>
            <w:r w:rsidRPr="000E308B">
              <w:rPr>
                <w:b/>
                <w:color w:val="000000"/>
                <w:sz w:val="24"/>
                <w:szCs w:val="24"/>
              </w:rPr>
              <w:t>иложение 11-13)</w:t>
            </w:r>
          </w:p>
          <w:p w14:paraId="747F2A76" w14:textId="77777777" w:rsidR="00E66D28" w:rsidRPr="000E308B" w:rsidRDefault="00E66D28" w:rsidP="00E66D28">
            <w:pPr>
              <w:pBdr>
                <w:top w:val="nil"/>
                <w:left w:val="nil"/>
                <w:bottom w:val="nil"/>
                <w:right w:val="nil"/>
                <w:between w:val="nil"/>
              </w:pBdr>
              <w:jc w:val="both"/>
              <w:rPr>
                <w:color w:val="000000"/>
                <w:sz w:val="24"/>
                <w:szCs w:val="24"/>
              </w:rPr>
            </w:pPr>
          </w:p>
        </w:tc>
      </w:tr>
    </w:tbl>
    <w:p w14:paraId="121621AF" w14:textId="77777777" w:rsidR="00E66D28" w:rsidRPr="00E66D28" w:rsidRDefault="00E66D28" w:rsidP="00E66D28">
      <w:pPr>
        <w:pBdr>
          <w:top w:val="nil"/>
          <w:left w:val="nil"/>
          <w:bottom w:val="nil"/>
          <w:right w:val="nil"/>
          <w:between w:val="nil"/>
        </w:pBdr>
        <w:ind w:right="140"/>
        <w:jc w:val="center"/>
        <w:outlineLvl w:val="0"/>
        <w:rPr>
          <w:b/>
          <w:sz w:val="24"/>
          <w:szCs w:val="24"/>
        </w:rPr>
      </w:pPr>
    </w:p>
    <w:p w14:paraId="15BF3CCC" w14:textId="77777777" w:rsidR="006A6DF2" w:rsidRPr="006743A6" w:rsidRDefault="006A6DF2" w:rsidP="006A6DF2">
      <w:pPr>
        <w:pBdr>
          <w:top w:val="nil"/>
          <w:left w:val="nil"/>
          <w:bottom w:val="nil"/>
          <w:right w:val="nil"/>
          <w:between w:val="nil"/>
        </w:pBdr>
        <w:ind w:right="140"/>
        <w:jc w:val="center"/>
        <w:outlineLvl w:val="0"/>
        <w:rPr>
          <w:b/>
          <w:sz w:val="24"/>
          <w:szCs w:val="24"/>
        </w:rPr>
      </w:pPr>
      <w:r w:rsidRPr="006743A6">
        <w:rPr>
          <w:b/>
          <w:sz w:val="24"/>
          <w:szCs w:val="24"/>
        </w:rPr>
        <w:t>ГЛАВА 2</w:t>
      </w:r>
      <w:r w:rsidRPr="006743A6">
        <w:rPr>
          <w:b/>
          <w:sz w:val="24"/>
          <w:szCs w:val="24"/>
        </w:rPr>
        <w:br/>
        <w:t>ТРЕБОВАНИЯ К СОДЕРЖАНИЮ И ФОРМЕ ПРЕДЛОЖЕНИЯ С УЧЕТОМ РЕГЛАМЕНТА ОПЕРАТОРА ЭЛЕКТРОННО ТОРГОВОЙ ПРОЩАДКИ</w:t>
      </w:r>
    </w:p>
    <w:p w14:paraId="648C19D3" w14:textId="77777777" w:rsidR="006A6DF2" w:rsidRPr="006743A6" w:rsidRDefault="006A6DF2" w:rsidP="006A6DF2">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6743A6">
        <w:rPr>
          <w:sz w:val="24"/>
          <w:szCs w:val="24"/>
        </w:rPr>
        <w:t>Участники предоставляют предложения в форме электронного документа в соответствии с требованиями Закона и настоящих аукционных документов в срок для подготовки и подачи предложений, указанный в приглашении о проведении электронного аукциона и настоящих аукционных документах.</w:t>
      </w:r>
    </w:p>
    <w:p w14:paraId="6DC7AAF0" w14:textId="77777777" w:rsidR="006A6DF2" w:rsidRPr="006743A6" w:rsidRDefault="006A6DF2" w:rsidP="006A6DF2">
      <w:pPr>
        <w:pBdr>
          <w:top w:val="nil"/>
          <w:left w:val="nil"/>
          <w:bottom w:val="nil"/>
          <w:right w:val="nil"/>
          <w:between w:val="nil"/>
        </w:pBdr>
        <w:tabs>
          <w:tab w:val="left" w:pos="1134"/>
        </w:tabs>
        <w:ind w:right="140" w:firstLine="851"/>
        <w:contextualSpacing/>
        <w:jc w:val="both"/>
        <w:rPr>
          <w:b/>
          <w:sz w:val="24"/>
          <w:szCs w:val="24"/>
        </w:rPr>
      </w:pPr>
      <w:r w:rsidRPr="006743A6">
        <w:rPr>
          <w:b/>
          <w:sz w:val="24"/>
          <w:szCs w:val="24"/>
        </w:rPr>
        <w:t xml:space="preserve">Ответственность за достоверность сведений, содержащихся в предложениях участников, несут участники закупки. </w:t>
      </w:r>
    </w:p>
    <w:p w14:paraId="1FF5999F" w14:textId="77777777" w:rsidR="006A6DF2" w:rsidRPr="006743A6" w:rsidRDefault="006A6DF2" w:rsidP="006A6DF2">
      <w:pPr>
        <w:pBdr>
          <w:top w:val="nil"/>
          <w:left w:val="nil"/>
          <w:bottom w:val="nil"/>
          <w:right w:val="nil"/>
          <w:between w:val="nil"/>
        </w:pBdr>
        <w:ind w:right="140" w:firstLine="851"/>
        <w:jc w:val="both"/>
        <w:rPr>
          <w:color w:val="000000"/>
          <w:sz w:val="24"/>
          <w:szCs w:val="24"/>
        </w:rPr>
      </w:pPr>
      <w:r w:rsidRPr="006743A6">
        <w:rPr>
          <w:color w:val="000000"/>
          <w:sz w:val="24"/>
          <w:szCs w:val="24"/>
        </w:rPr>
        <w:lastRenderedPageBreak/>
        <w:t xml:space="preserve">Предложения составляются участниками на белорусском и (или) русском языках. Все документы, содержащиеся в предложении участника и составленные на иностранных языках, </w:t>
      </w:r>
      <w:r w:rsidRPr="006743A6">
        <w:rPr>
          <w:b/>
          <w:color w:val="000000"/>
          <w:sz w:val="24"/>
          <w:szCs w:val="24"/>
        </w:rPr>
        <w:t>должны иметь перевод на русский и (или) белорусский языки</w:t>
      </w:r>
      <w:r w:rsidRPr="006743A6">
        <w:rPr>
          <w:color w:val="000000"/>
          <w:sz w:val="24"/>
          <w:szCs w:val="24"/>
        </w:rPr>
        <w:t>.</w:t>
      </w:r>
    </w:p>
    <w:p w14:paraId="2C1339E9"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Документы, содержащиеся в предложении участника, не должны содержать расхождений и разночтений в части, объема (количества), валюты и иных сведений.</w:t>
      </w:r>
    </w:p>
    <w:p w14:paraId="78A16E9E" w14:textId="77777777" w:rsidR="006A6DF2" w:rsidRPr="006743A6" w:rsidRDefault="006A6DF2" w:rsidP="006A6DF2">
      <w:pPr>
        <w:pBdr>
          <w:top w:val="nil"/>
          <w:left w:val="nil"/>
          <w:bottom w:val="nil"/>
          <w:right w:val="nil"/>
          <w:between w:val="nil"/>
        </w:pBdr>
        <w:ind w:firstLine="567"/>
        <w:jc w:val="both"/>
        <w:rPr>
          <w:color w:val="000000"/>
          <w:sz w:val="24"/>
          <w:szCs w:val="24"/>
        </w:rPr>
      </w:pPr>
      <w:r w:rsidRPr="006743A6">
        <w:rPr>
          <w:color w:val="000000"/>
          <w:sz w:val="24"/>
          <w:szCs w:val="24"/>
        </w:rPr>
        <w:t>Предложение участника должно содержать новые товары (товары, которые не были в употреблении,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r w:rsidRPr="006743A6">
        <w:rPr>
          <w:sz w:val="24"/>
          <w:szCs w:val="24"/>
        </w:rPr>
        <w:t xml:space="preserve">), </w:t>
      </w:r>
      <w:r w:rsidRPr="006743A6">
        <w:rPr>
          <w:color w:val="000000"/>
          <w:sz w:val="24"/>
          <w:szCs w:val="24"/>
        </w:rPr>
        <w:t>имеющие государственную регистрацию в Республике Беларусь</w:t>
      </w:r>
      <w:r w:rsidRPr="006743A6">
        <w:rPr>
          <w:sz w:val="24"/>
          <w:szCs w:val="24"/>
        </w:rPr>
        <w:t xml:space="preserve"> </w:t>
      </w:r>
      <w:r w:rsidRPr="006743A6">
        <w:rPr>
          <w:color w:val="000000"/>
          <w:sz w:val="24"/>
          <w:szCs w:val="24"/>
        </w:rPr>
        <w:t xml:space="preserve">или зарегистрированы в рамках </w:t>
      </w:r>
      <w:r w:rsidRPr="006743A6">
        <w:rPr>
          <w:sz w:val="24"/>
          <w:szCs w:val="24"/>
        </w:rPr>
        <w:t>Евразийского экономического союза</w:t>
      </w:r>
      <w:r w:rsidRPr="006743A6">
        <w:rPr>
          <w:color w:val="000000"/>
          <w:sz w:val="24"/>
          <w:szCs w:val="24"/>
        </w:rPr>
        <w:t xml:space="preserve"> (далее – ЕАЭС) при условии, что Республика Беларусь является референтным государством или государством признания</w:t>
      </w:r>
      <w:r w:rsidRPr="006743A6">
        <w:rPr>
          <w:sz w:val="24"/>
          <w:szCs w:val="24"/>
        </w:rPr>
        <w:t>.</w:t>
      </w:r>
    </w:p>
    <w:p w14:paraId="641D8E78" w14:textId="77777777" w:rsidR="006A6DF2" w:rsidRPr="006743A6" w:rsidRDefault="006A6DF2" w:rsidP="006A6DF2">
      <w:pPr>
        <w:pBdr>
          <w:top w:val="nil"/>
          <w:left w:val="nil"/>
          <w:bottom w:val="nil"/>
          <w:right w:val="nil"/>
          <w:between w:val="nil"/>
        </w:pBdr>
        <w:spacing w:before="120"/>
        <w:ind w:firstLine="567"/>
        <w:jc w:val="both"/>
        <w:rPr>
          <w:sz w:val="24"/>
          <w:szCs w:val="24"/>
        </w:rPr>
      </w:pPr>
      <w:r w:rsidRPr="006743A6">
        <w:rPr>
          <w:color w:val="000000"/>
          <w:sz w:val="24"/>
          <w:szCs w:val="24"/>
        </w:rPr>
        <w:t xml:space="preserve">Участник в своем предложении указывает наименование, ГОСТ, ТУ и изменения к ним (при их наличии), модель, марку, каталожный номер, указание на товарный знак, наименование изготовителя (производителя) (далее - сведения) медицинской техники и (или) изделий медицинского назначения и иных товаров, (далее – товары). Сведения, содержащиеся в спецификации, листе технической комплектации, сертификате формы СТ-1, сертификате продукции собственного производства и в иных документах, предоставляемых участником в соответствии с настоящими аукционными документами, </w:t>
      </w:r>
      <w:r w:rsidRPr="006743A6">
        <w:rPr>
          <w:sz w:val="24"/>
          <w:szCs w:val="24"/>
        </w:rPr>
        <w:t xml:space="preserve">должны </w:t>
      </w:r>
      <w:r w:rsidRPr="006743A6">
        <w:rPr>
          <w:color w:val="000000"/>
          <w:sz w:val="24"/>
          <w:szCs w:val="24"/>
        </w:rPr>
        <w:t>соответствовать, сведениям, указанным в действующем регистрационном удостоверении Министерства здравоохранения Республики Беларусь (действующем регистрационного удостоверении, выданном в рамках ЕАЭС) или в Государственном реестре медицинской техники и изделий медицинского назначения Республики Беларусь</w:t>
      </w:r>
      <w:r w:rsidRPr="006743A6">
        <w:rPr>
          <w:sz w:val="24"/>
          <w:szCs w:val="24"/>
        </w:rPr>
        <w:t xml:space="preserve"> </w:t>
      </w:r>
      <w:r w:rsidRPr="006743A6">
        <w:rPr>
          <w:color w:val="000000"/>
          <w:sz w:val="24"/>
          <w:szCs w:val="24"/>
        </w:rPr>
        <w:t>(в едином реестре медицинских изделий, зарегистрированных в рамках ЕАЭС), или в копии действующего на дату подачи предложения договоре на проведение комплекса предварительных технических работ, предшествующих государственной регистрации (перерегистрации) изделий медицинского назначения и медицинской техники, внесению изменений в регистрационное досье на изделия медицинского назначения и медицинскую технику, заключенного с республиканским унитарным предприятием «Центр экспертиз и испытаний в здравоохранении» (далее - договор на проведение комплекса предварительных технических работ);</w:t>
      </w:r>
    </w:p>
    <w:p w14:paraId="5CEF8129" w14:textId="77777777" w:rsidR="006A6DF2" w:rsidRPr="006743A6" w:rsidRDefault="006A6DF2" w:rsidP="006A6DF2">
      <w:pPr>
        <w:pBdr>
          <w:top w:val="nil"/>
          <w:left w:val="nil"/>
          <w:bottom w:val="nil"/>
          <w:right w:val="nil"/>
          <w:between w:val="nil"/>
        </w:pBdr>
        <w:spacing w:before="120"/>
        <w:ind w:firstLine="709"/>
        <w:jc w:val="both"/>
        <w:rPr>
          <w:color w:val="000000"/>
          <w:sz w:val="24"/>
          <w:szCs w:val="24"/>
        </w:rPr>
      </w:pPr>
      <w:r w:rsidRPr="006743A6">
        <w:rPr>
          <w:color w:val="000000"/>
          <w:sz w:val="24"/>
          <w:szCs w:val="24"/>
        </w:rPr>
        <w:t>Не допускается предоставление участником предложения</w:t>
      </w:r>
      <w:r w:rsidRPr="006743A6">
        <w:rPr>
          <w:sz w:val="24"/>
          <w:szCs w:val="24"/>
        </w:rPr>
        <w:t xml:space="preserve"> </w:t>
      </w:r>
      <w:r w:rsidRPr="006743A6">
        <w:rPr>
          <w:color w:val="000000"/>
          <w:sz w:val="24"/>
          <w:szCs w:val="24"/>
        </w:rPr>
        <w:t>изделий медицинского назначения и медицинской техники, зарегистрированных в составе (комплектации) других изделий медицинского назначения и медицинской техники, но реализуемые отдельно.</w:t>
      </w:r>
    </w:p>
    <w:p w14:paraId="6B3AED7D"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По каждому лоту участник подготавливает и предоставляет отдельное предложение, которое должно содержать все сведения и документы, предусмотренные настоящими аукционными документами.</w:t>
      </w:r>
    </w:p>
    <w:p w14:paraId="4EB5CE51"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 xml:space="preserve">Срок действия документов содержащихся в предложении участника (далее - срок действия предложения) должен составлять не менее 180 календарных дней на дату истечения срока для подготовки и подачи предложения, за исключением документов, указанных </w:t>
      </w:r>
      <w:r w:rsidRPr="006743A6">
        <w:rPr>
          <w:b/>
          <w:color w:val="0070C0"/>
          <w:sz w:val="24"/>
          <w:szCs w:val="24"/>
        </w:rPr>
        <w:t xml:space="preserve">в пунктах 13.5,  14.5, 14.6 </w:t>
      </w:r>
      <w:r w:rsidRPr="006743A6">
        <w:rPr>
          <w:color w:val="000000"/>
          <w:sz w:val="24"/>
          <w:szCs w:val="24"/>
        </w:rPr>
        <w:t>настоящих аукционных документов, которые должны действовать на дату истечения срока для подготовки и подачи предложения.</w:t>
      </w:r>
    </w:p>
    <w:p w14:paraId="2FB8E7A6" w14:textId="77777777" w:rsidR="006A6DF2" w:rsidRPr="006743A6" w:rsidRDefault="006A6DF2" w:rsidP="006A6DF2">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6743A6">
        <w:rPr>
          <w:sz w:val="24"/>
          <w:szCs w:val="24"/>
        </w:rPr>
        <w:t xml:space="preserve">Предоставление участником альтернативного предложения либо части предложения, в том числе по лоту (части), не допускается, за исключением случая, предусмотренного частью второй настоящего пункта. Если предмет государственной закупки состоит из лотов (частей), допускается подача одним участником не более одного предложения на каждый из лотов (частей). </w:t>
      </w:r>
    </w:p>
    <w:p w14:paraId="639B8632"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В случае полной идентичности товара одного изготовителя (производителя), допускается указание в предложении участника информации о нескольких регистрационных удостоверениях (договорах на проведение комплекса предварительных технических работ), странах изготовителя (производителя) в соответствии с регистрационным(и) удостоверением(ями) (договоров(ами) на проведение комплекса предварительных технических работ).</w:t>
      </w:r>
    </w:p>
    <w:p w14:paraId="60782386"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В случае подачи участником альтернативного предложения, либо альтернативного предложения по лоту (части) предмета закупки, такое предложение (основное и альтернативное) участника отклоняется.</w:t>
      </w:r>
    </w:p>
    <w:p w14:paraId="7BF7B314" w14:textId="77777777" w:rsidR="006A6DF2" w:rsidRPr="006743A6" w:rsidRDefault="006A6DF2" w:rsidP="006A6DF2">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6743A6">
        <w:rPr>
          <w:sz w:val="24"/>
          <w:szCs w:val="24"/>
        </w:rPr>
        <w:lastRenderedPageBreak/>
        <w:t>Участник вправе внести изменения и (или) дополнения в предложение или отозвать его до истечения срока для подготовки и подачи предложений.</w:t>
      </w:r>
    </w:p>
    <w:p w14:paraId="689DF994"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Предложения, а также дополнения и (или) изменения в них, поступившие после истечения срока для подготовки и подачи предложений, отклоняются, а участники, представившие их, к участию в электронном аукционе не допускаются.</w:t>
      </w:r>
    </w:p>
    <w:p w14:paraId="0F7C9196" w14:textId="77777777" w:rsidR="006A6DF2" w:rsidRPr="006743A6" w:rsidRDefault="006A6DF2" w:rsidP="006A6DF2">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6743A6">
        <w:rPr>
          <w:sz w:val="24"/>
          <w:szCs w:val="24"/>
        </w:rPr>
        <w:t>Организатор вправе в ходе проведения процедуры государственной закупки изменить объем (количество) предмета государственной закупки, но не более чем на 10 %.</w:t>
      </w:r>
    </w:p>
    <w:p w14:paraId="38E9F3C5" w14:textId="3CDD1430" w:rsidR="006A6DF2" w:rsidRPr="006743A6" w:rsidRDefault="00A006CE" w:rsidP="00A006CE">
      <w:pPr>
        <w:ind w:firstLine="709"/>
        <w:rPr>
          <w:sz w:val="24"/>
          <w:szCs w:val="24"/>
        </w:rPr>
      </w:pPr>
      <w:r w:rsidRPr="006743A6">
        <w:rPr>
          <w:b/>
          <w:bCs/>
          <w:color w:val="000000"/>
          <w:sz w:val="24"/>
          <w:szCs w:val="24"/>
        </w:rPr>
        <w:t>12.</w:t>
      </w:r>
      <w:r w:rsidRPr="006743A6">
        <w:rPr>
          <w:b/>
          <w:bCs/>
          <w:sz w:val="24"/>
          <w:szCs w:val="24"/>
        </w:rPr>
        <w:t xml:space="preserve"> </w:t>
      </w:r>
      <w:r w:rsidR="006A6DF2" w:rsidRPr="006743A6">
        <w:rPr>
          <w:b/>
          <w:bCs/>
          <w:sz w:val="24"/>
          <w:szCs w:val="24"/>
        </w:rPr>
        <w:t>В цену предложения</w:t>
      </w:r>
      <w:r w:rsidR="006A6DF2" w:rsidRPr="006743A6">
        <w:rPr>
          <w:sz w:val="24"/>
          <w:szCs w:val="24"/>
        </w:rPr>
        <w:t xml:space="preserve">, в которую кроме стоимости самих товаров должны быть включены: </w:t>
      </w:r>
    </w:p>
    <w:p w14:paraId="0239A2F6"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расходы на упаковку;</w:t>
      </w:r>
    </w:p>
    <w:p w14:paraId="782D7B66"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расходы на транспортировку до склада организатора (покупателя) или иного места, определяемого покупателем в договоре;</w:t>
      </w:r>
    </w:p>
    <w:p w14:paraId="03E3F591"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налоги, сборы и другие платежи, в том числе таможенные платежи (пошлины, сборы и НДС), взимаемые на территории страны участника и организатора (покупателя), а также страны, из которой осуществляется отгрузка и ввоз товара;</w:t>
      </w:r>
    </w:p>
    <w:p w14:paraId="5B50694E"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оптовая надбавка, размер которой не должен превышать 50% от установленного предельного уровня, предусмотренного законодательством Республики Беларусь;</w:t>
      </w:r>
    </w:p>
    <w:p w14:paraId="36E4C6EE"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обучение (инструктаж) технических и (или) медицинских работников конечного получателя товара правилам эксплуатации закупаемой медицинской техники и иного оборудования, а также применения изделий медицинского назначения;</w:t>
      </w:r>
    </w:p>
    <w:p w14:paraId="01B05A07"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иные расходы, связанные с исполнением обязательств участника, предусмотренные настоящими аукционными документами, в том числе проектом договора.</w:t>
      </w:r>
    </w:p>
    <w:p w14:paraId="657A6F8B" w14:textId="22EF5813"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 xml:space="preserve">Цена предложения участника выражается в белорусских рублях. При этом участник - нерезидент Республики Беларусь указывает наименование валюты (Евро, российские рубли, белорусские рубли, китайские юани, азербайджанские манаты, армянские драмы, тенге, киргизские сомы), в которой будет заключен договор, в случае выбора его участником-победителем, за исключением случая, предусмотренного предложением третьим и четвертым настоящей части. В случае предложения участником - нерезидентом Республики Беларусь товара, отгружаемого с территории Республики Беларусь, или товара, произведенного на территории Республики Беларусь, в предложение участника включаются сведения об осуществлении расчетов за такой товар только в белорусских рублях. </w:t>
      </w:r>
      <w:r w:rsidRPr="006743A6">
        <w:rPr>
          <w:b/>
          <w:bCs/>
          <w:color w:val="FF0000"/>
          <w:sz w:val="24"/>
          <w:szCs w:val="24"/>
        </w:rPr>
        <w:t>Участник-нерезидент Республики Беларусь, являющийся резидентом Евразийского экономического союза или Азербайджанской Республики, за исключением случая, предусмотренного предложением третьим настоящей части, указывает наименование валюты либо российские рубли, либо белорусские рубли, либо наименование национальной валюты страны, резидентом которой он является, и в которой будет заключен договор, в случае выбора его участником – победителем.</w:t>
      </w:r>
      <w:r w:rsidRPr="006743A6">
        <w:rPr>
          <w:color w:val="000000"/>
          <w:sz w:val="24"/>
          <w:szCs w:val="24"/>
        </w:rPr>
        <w:t xml:space="preserve"> В случае отсутствия наименования валюты в предложении участника - нерезидента Республики Беларусь, договор с ним, при условии выбора его участником-победителем, заключается в белорусских рублях.</w:t>
      </w:r>
    </w:p>
    <w:p w14:paraId="25161FC3" w14:textId="77777777" w:rsidR="006A6DF2" w:rsidRPr="006743A6" w:rsidRDefault="006A6DF2" w:rsidP="006A6DF2">
      <w:pPr>
        <w:autoSpaceDE w:val="0"/>
        <w:autoSpaceDN w:val="0"/>
        <w:adjustRightInd w:val="0"/>
        <w:ind w:firstLine="709"/>
        <w:jc w:val="both"/>
        <w:rPr>
          <w:color w:val="000000"/>
          <w:sz w:val="24"/>
          <w:szCs w:val="24"/>
        </w:rPr>
      </w:pPr>
      <w:r w:rsidRPr="006743A6">
        <w:rPr>
          <w:color w:val="000000"/>
          <w:sz w:val="24"/>
          <w:szCs w:val="24"/>
        </w:rPr>
        <w:t xml:space="preserve">Для расчета цены предложения на условиях поставки DAP - пункт таможенного оформления, определяемый организатором (покупателем) или DDP - склад организатора (покупателя) (ИНКОТЕРМС - 2010) участник-нерезидент Республики Беларусь руководствуется формулой расчета ставки участника-нерезидента, предусмотренной </w:t>
      </w:r>
      <w:hyperlink r:id="rId11" w:history="1">
        <w:r w:rsidRPr="006743A6">
          <w:rPr>
            <w:b/>
            <w:bCs/>
            <w:color w:val="0000FF"/>
            <w:sz w:val="24"/>
            <w:szCs w:val="24"/>
            <w:u w:val="single"/>
          </w:rPr>
          <w:t>приложением 3</w:t>
        </w:r>
      </w:hyperlink>
      <w:r w:rsidRPr="006743A6">
        <w:rPr>
          <w:color w:val="000000"/>
          <w:sz w:val="24"/>
          <w:szCs w:val="24"/>
        </w:rPr>
        <w:t xml:space="preserve"> к настоящим аукционным документам;</w:t>
      </w:r>
    </w:p>
    <w:p w14:paraId="5CCD3469" w14:textId="77777777" w:rsidR="006A6DF2" w:rsidRPr="006743A6" w:rsidRDefault="006A6DF2" w:rsidP="006A6DF2">
      <w:pPr>
        <w:autoSpaceDE w:val="0"/>
        <w:autoSpaceDN w:val="0"/>
        <w:adjustRightInd w:val="0"/>
        <w:ind w:firstLine="709"/>
        <w:jc w:val="both"/>
        <w:rPr>
          <w:color w:val="000000"/>
          <w:sz w:val="24"/>
          <w:szCs w:val="24"/>
        </w:rPr>
      </w:pPr>
    </w:p>
    <w:p w14:paraId="47607F4E" w14:textId="77777777" w:rsidR="006A6DF2" w:rsidRPr="006743A6" w:rsidRDefault="006A6DF2" w:rsidP="00A006CE">
      <w:pPr>
        <w:pStyle w:val="a"/>
        <w:numPr>
          <w:ilvl w:val="0"/>
          <w:numId w:val="36"/>
        </w:numPr>
        <w:ind w:right="140"/>
      </w:pPr>
      <w:r w:rsidRPr="006743A6">
        <w:rPr>
          <w:b/>
        </w:rPr>
        <w:t>Первый раздел предложения участника должен содержать:</w:t>
      </w:r>
    </w:p>
    <w:p w14:paraId="5C00A109" w14:textId="77777777" w:rsidR="006A6DF2" w:rsidRPr="006743A6" w:rsidRDefault="006A6DF2" w:rsidP="006A6DF2">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6743A6">
        <w:rPr>
          <w:b/>
          <w:sz w:val="24"/>
          <w:szCs w:val="24"/>
        </w:rPr>
        <w:t>спецификацию на товар</w:t>
      </w:r>
      <w:r w:rsidRPr="006743A6">
        <w:rPr>
          <w:sz w:val="24"/>
          <w:szCs w:val="24"/>
        </w:rPr>
        <w:t xml:space="preserve"> в соответствии с заявкой на закупку по форме согласно </w:t>
      </w:r>
      <w:r w:rsidRPr="006743A6">
        <w:rPr>
          <w:b/>
          <w:sz w:val="24"/>
          <w:szCs w:val="24"/>
        </w:rPr>
        <w:t>приложению 2</w:t>
      </w:r>
      <w:r w:rsidRPr="006743A6">
        <w:rPr>
          <w:sz w:val="24"/>
          <w:szCs w:val="24"/>
        </w:rPr>
        <w:t xml:space="preserve"> к настоящим аукционным документам (далее – спецификация).</w:t>
      </w:r>
    </w:p>
    <w:p w14:paraId="1F2EBDF9"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 xml:space="preserve">Спецификация участника, в том числе предоставляемая по каждому лоту, в обязательном порядке должна содержать все сведения о товаре, предусмотренные </w:t>
      </w:r>
      <w:r w:rsidRPr="006743A6">
        <w:rPr>
          <w:b/>
          <w:color w:val="000000"/>
          <w:sz w:val="24"/>
          <w:szCs w:val="24"/>
        </w:rPr>
        <w:t xml:space="preserve">приложением 2 </w:t>
      </w:r>
      <w:r w:rsidRPr="006743A6">
        <w:rPr>
          <w:color w:val="000000"/>
          <w:sz w:val="24"/>
          <w:szCs w:val="24"/>
        </w:rPr>
        <w:t xml:space="preserve">к настоящим аукционным документам. </w:t>
      </w:r>
    </w:p>
    <w:p w14:paraId="5F3ABBEB" w14:textId="77777777" w:rsidR="006A6DF2" w:rsidRPr="006743A6" w:rsidRDefault="006A6DF2" w:rsidP="006A6DF2">
      <w:pPr>
        <w:pBdr>
          <w:top w:val="nil"/>
          <w:left w:val="nil"/>
          <w:bottom w:val="nil"/>
          <w:right w:val="nil"/>
          <w:between w:val="nil"/>
        </w:pBdr>
        <w:ind w:firstLine="709"/>
        <w:jc w:val="both"/>
        <w:rPr>
          <w:color w:val="000000"/>
          <w:sz w:val="24"/>
          <w:szCs w:val="24"/>
        </w:rPr>
      </w:pPr>
      <w:r w:rsidRPr="006743A6">
        <w:rPr>
          <w:color w:val="000000"/>
          <w:sz w:val="24"/>
          <w:szCs w:val="24"/>
        </w:rPr>
        <w:t>Комплектность товара, содержащегося в спецификации,</w:t>
      </w:r>
      <w:r w:rsidRPr="006743A6">
        <w:rPr>
          <w:b/>
          <w:color w:val="000000"/>
          <w:sz w:val="24"/>
          <w:szCs w:val="24"/>
        </w:rPr>
        <w:t xml:space="preserve"> </w:t>
      </w:r>
      <w:r w:rsidRPr="006743A6">
        <w:rPr>
          <w:color w:val="000000"/>
          <w:sz w:val="24"/>
          <w:szCs w:val="24"/>
        </w:rPr>
        <w:t xml:space="preserve">должна быть указана в самой спецификации </w:t>
      </w:r>
      <w:r w:rsidRPr="006743A6">
        <w:rPr>
          <w:b/>
          <w:color w:val="000000"/>
          <w:sz w:val="24"/>
          <w:szCs w:val="24"/>
        </w:rPr>
        <w:t xml:space="preserve">либо </w:t>
      </w:r>
      <w:r w:rsidRPr="006743A6">
        <w:rPr>
          <w:color w:val="000000"/>
          <w:sz w:val="24"/>
          <w:szCs w:val="24"/>
        </w:rPr>
        <w:t xml:space="preserve">листе технической комплектации. При этом лист технической комплектации  должен содержать наименование самого изготовителя (производителя), наименование и модель </w:t>
      </w:r>
      <w:r w:rsidRPr="006743A6">
        <w:rPr>
          <w:color w:val="000000"/>
          <w:sz w:val="24"/>
          <w:szCs w:val="24"/>
        </w:rPr>
        <w:lastRenderedPageBreak/>
        <w:t>товара, являющегося составной частью комплекта</w:t>
      </w:r>
      <w:r w:rsidRPr="006743A6">
        <w:rPr>
          <w:b/>
          <w:color w:val="000000"/>
          <w:sz w:val="24"/>
          <w:szCs w:val="24"/>
        </w:rPr>
        <w:t>,</w:t>
      </w:r>
      <w:r w:rsidRPr="006743A6">
        <w:rPr>
          <w:color w:val="000000"/>
          <w:sz w:val="24"/>
          <w:szCs w:val="24"/>
        </w:rPr>
        <w:t xml:space="preserve"> его количество в одном комплекте, каталожный номер (при наличии).</w:t>
      </w:r>
    </w:p>
    <w:p w14:paraId="6B4804A1" w14:textId="77777777" w:rsidR="006A6DF2" w:rsidRPr="006743A6" w:rsidRDefault="006A6DF2" w:rsidP="006A6DF2">
      <w:pPr>
        <w:pBdr>
          <w:top w:val="nil"/>
          <w:left w:val="nil"/>
          <w:bottom w:val="nil"/>
          <w:right w:val="nil"/>
          <w:between w:val="nil"/>
        </w:pBdr>
        <w:ind w:right="140" w:firstLine="709"/>
        <w:jc w:val="both"/>
        <w:rPr>
          <w:sz w:val="24"/>
          <w:szCs w:val="24"/>
          <w:shd w:val="clear" w:color="auto" w:fill="FFFFFF"/>
        </w:rPr>
      </w:pPr>
      <w:r w:rsidRPr="006743A6">
        <w:rPr>
          <w:color w:val="000000"/>
          <w:sz w:val="24"/>
          <w:szCs w:val="24"/>
        </w:rPr>
        <w:t>В листе технической комплектации допускается указание позиций, не отраженных в действующем регистрационном удостоверении Министерства здравоохранения Республики Беларусь (действующем регистрационного удостоверении, выданном в рамках ЕАЭС) или в государственном реестре медицинской техники и изделий медицинского назначения Республики Беларусь (в едином реестре медицинских изделий, зарегистрированных в рамках ЕАЭС), или в</w:t>
      </w:r>
      <w:r w:rsidRPr="006743A6">
        <w:rPr>
          <w:sz w:val="24"/>
          <w:szCs w:val="24"/>
          <w:shd w:val="clear" w:color="auto" w:fill="FFFFFF"/>
        </w:rPr>
        <w:t xml:space="preserve"> договоре на проведение комплекса предварительных технических работ, при условии предоставления участником документов производителя предложенных товаров (руководство по эксплуатации, технический паспорт, технические условия и др.), подтверждающих, что данные позиции являются составной частью предлагаемого товара и входят в комплектацию зарегистрированного товара. </w:t>
      </w:r>
    </w:p>
    <w:p w14:paraId="44E681A9"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Не допускается отсутствие в спецификации и листе технической комплектации сведений, установленных настоящими аукционными документами.</w:t>
      </w:r>
    </w:p>
    <w:p w14:paraId="5A08FCE5"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В спецификации каждая позиция изделий медицинского назначения и иных изделий, предлагаемых участником, должна быть указана в строке, соответствующей определенной позиции заявки на закупку. Предложение участника</w:t>
      </w:r>
      <w:r w:rsidRPr="006743A6">
        <w:rPr>
          <w:b/>
          <w:color w:val="000000"/>
          <w:sz w:val="24"/>
          <w:szCs w:val="24"/>
        </w:rPr>
        <w:t xml:space="preserve"> должно содержать товар, являющийся предметом закупки, </w:t>
      </w:r>
      <w:r w:rsidRPr="006743A6">
        <w:rPr>
          <w:color w:val="000000"/>
          <w:sz w:val="24"/>
          <w:szCs w:val="24"/>
        </w:rPr>
        <w:t>согласно заявке на закупку, в том числе соответствовать его количеству. Допускается превышение количества товара вследствие кратности упаковки;</w:t>
      </w:r>
    </w:p>
    <w:p w14:paraId="25DAC87E" w14:textId="77777777" w:rsidR="006A6DF2" w:rsidRPr="006743A6" w:rsidRDefault="006A6DF2" w:rsidP="006A6DF2">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6743A6">
        <w:rPr>
          <w:b/>
          <w:color w:val="000000"/>
          <w:sz w:val="24"/>
          <w:szCs w:val="24"/>
        </w:rPr>
        <w:t>одно или несколько условий оплаты</w:t>
      </w:r>
      <w:r w:rsidRPr="006743A6">
        <w:rPr>
          <w:color w:val="000000"/>
          <w:sz w:val="24"/>
          <w:szCs w:val="24"/>
        </w:rPr>
        <w:t xml:space="preserve">: согласно </w:t>
      </w:r>
      <w:r w:rsidRPr="006743A6">
        <w:rPr>
          <w:b/>
          <w:color w:val="000000"/>
          <w:sz w:val="24"/>
          <w:szCs w:val="24"/>
        </w:rPr>
        <w:t>приложению 2</w:t>
      </w:r>
      <w:r w:rsidRPr="006743A6">
        <w:rPr>
          <w:color w:val="000000"/>
          <w:sz w:val="24"/>
          <w:szCs w:val="24"/>
        </w:rPr>
        <w:t xml:space="preserve"> к настоящим аукционным документам (указывается непосредственно в спецификации).</w:t>
      </w:r>
    </w:p>
    <w:p w14:paraId="554A4172" w14:textId="77777777" w:rsidR="006A6DF2" w:rsidRPr="006743A6" w:rsidRDefault="006A6DF2" w:rsidP="006A6DF2">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6743A6">
        <w:rPr>
          <w:b/>
          <w:color w:val="000000"/>
          <w:sz w:val="24"/>
          <w:szCs w:val="24"/>
        </w:rPr>
        <w:t>срок поставки</w:t>
      </w:r>
      <w:r w:rsidRPr="006743A6">
        <w:rPr>
          <w:color w:val="000000"/>
          <w:sz w:val="24"/>
          <w:szCs w:val="24"/>
        </w:rPr>
        <w:t xml:space="preserve">, который указывается непосредственно в спецификации согласно </w:t>
      </w:r>
      <w:r w:rsidRPr="006743A6">
        <w:rPr>
          <w:b/>
          <w:color w:val="000000"/>
          <w:sz w:val="24"/>
          <w:szCs w:val="24"/>
        </w:rPr>
        <w:t>приложению 2</w:t>
      </w:r>
      <w:r w:rsidRPr="006743A6">
        <w:rPr>
          <w:color w:val="000000"/>
          <w:sz w:val="24"/>
          <w:szCs w:val="24"/>
        </w:rPr>
        <w:t xml:space="preserve"> к настоящим аукционным документам;</w:t>
      </w:r>
    </w:p>
    <w:p w14:paraId="1CBD8AAF" w14:textId="77777777" w:rsidR="006A6DF2" w:rsidRPr="006743A6" w:rsidRDefault="006A6DF2" w:rsidP="006A6DF2">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6743A6">
        <w:rPr>
          <w:b/>
          <w:color w:val="000000"/>
          <w:sz w:val="24"/>
          <w:szCs w:val="24"/>
        </w:rPr>
        <w:t>гарантийный срок, если заявкой на закупку не предусмотрен иной гарантийный срок:</w:t>
      </w:r>
    </w:p>
    <w:p w14:paraId="2E7E0E01" w14:textId="77777777" w:rsidR="006A6DF2" w:rsidRPr="006743A6" w:rsidRDefault="006A6DF2" w:rsidP="006A6DF2">
      <w:pPr>
        <w:pBdr>
          <w:top w:val="nil"/>
          <w:left w:val="nil"/>
          <w:bottom w:val="nil"/>
          <w:right w:val="nil"/>
          <w:between w:val="nil"/>
        </w:pBdr>
        <w:tabs>
          <w:tab w:val="left" w:pos="1134"/>
        </w:tabs>
        <w:ind w:right="140" w:firstLine="709"/>
        <w:contextualSpacing/>
        <w:jc w:val="both"/>
        <w:rPr>
          <w:color w:val="000000"/>
          <w:sz w:val="24"/>
          <w:szCs w:val="24"/>
        </w:rPr>
      </w:pPr>
      <w:r w:rsidRPr="006743A6">
        <w:rPr>
          <w:color w:val="000000"/>
          <w:sz w:val="24"/>
          <w:szCs w:val="24"/>
        </w:rPr>
        <w:t>13.4.1</w:t>
      </w:r>
      <w:r w:rsidRPr="006743A6">
        <w:rPr>
          <w:b/>
          <w:color w:val="000000"/>
          <w:sz w:val="24"/>
          <w:szCs w:val="24"/>
        </w:rPr>
        <w:t xml:space="preserve"> </w:t>
      </w:r>
      <w:r w:rsidRPr="006743A6">
        <w:rPr>
          <w:color w:val="000000"/>
          <w:sz w:val="24"/>
          <w:szCs w:val="24"/>
        </w:rPr>
        <w:t>для медицинской техники и иного оборудования – не менее 12 месяцев с даты:</w:t>
      </w:r>
    </w:p>
    <w:p w14:paraId="34EBF935" w14:textId="77777777" w:rsidR="006A6DF2" w:rsidRPr="006743A6" w:rsidRDefault="006A6DF2" w:rsidP="006A6DF2">
      <w:pPr>
        <w:pBdr>
          <w:top w:val="nil"/>
          <w:left w:val="nil"/>
          <w:bottom w:val="nil"/>
          <w:right w:val="nil"/>
          <w:between w:val="nil"/>
        </w:pBdr>
        <w:tabs>
          <w:tab w:val="left" w:pos="1134"/>
        </w:tabs>
        <w:ind w:right="140" w:firstLine="709"/>
        <w:contextualSpacing/>
        <w:jc w:val="both"/>
        <w:rPr>
          <w:color w:val="000000"/>
          <w:sz w:val="24"/>
          <w:szCs w:val="24"/>
        </w:rPr>
      </w:pPr>
      <w:r w:rsidRPr="006743A6">
        <w:rPr>
          <w:color w:val="000000"/>
          <w:sz w:val="24"/>
          <w:szCs w:val="24"/>
        </w:rPr>
        <w:t>- ввода медицинской техники и иного оборудования в эксплуатацию (для медицинской техники и иного оборудования, подлежащих монтажу, наладке и вводу в эксплуатацию);</w:t>
      </w:r>
    </w:p>
    <w:p w14:paraId="5BC42C9C" w14:textId="77777777" w:rsidR="006A6DF2" w:rsidRPr="006743A6" w:rsidRDefault="006A6DF2" w:rsidP="006A6DF2">
      <w:pPr>
        <w:pBdr>
          <w:top w:val="nil"/>
          <w:left w:val="nil"/>
          <w:bottom w:val="nil"/>
          <w:right w:val="nil"/>
          <w:between w:val="nil"/>
        </w:pBdr>
        <w:tabs>
          <w:tab w:val="left" w:pos="1134"/>
        </w:tabs>
        <w:ind w:right="140" w:firstLine="709"/>
        <w:contextualSpacing/>
        <w:jc w:val="both"/>
        <w:rPr>
          <w:sz w:val="24"/>
          <w:szCs w:val="24"/>
        </w:rPr>
      </w:pPr>
      <w:r w:rsidRPr="006743A6">
        <w:rPr>
          <w:color w:val="000000"/>
          <w:sz w:val="24"/>
          <w:szCs w:val="24"/>
        </w:rPr>
        <w:t>- передачи медицинской техники и иного оборудования конечному получателю ( для медицинской техники и иного оборудования, не подлежащего монтажу, наладке и вводу в эксплуатацию)</w:t>
      </w:r>
    </w:p>
    <w:p w14:paraId="0FF04C05" w14:textId="77777777" w:rsidR="006A6DF2" w:rsidRPr="006743A6" w:rsidRDefault="006A6DF2" w:rsidP="006A6DF2">
      <w:pPr>
        <w:numPr>
          <w:ilvl w:val="1"/>
          <w:numId w:val="2"/>
        </w:numPr>
        <w:pBdr>
          <w:top w:val="nil"/>
          <w:left w:val="nil"/>
          <w:bottom w:val="nil"/>
          <w:right w:val="nil"/>
          <w:between w:val="nil"/>
        </w:pBdr>
        <w:ind w:left="0" w:firstLine="709"/>
        <w:contextualSpacing/>
        <w:jc w:val="both"/>
        <w:rPr>
          <w:sz w:val="24"/>
          <w:szCs w:val="24"/>
        </w:rPr>
      </w:pPr>
      <w:bookmarkStart w:id="1" w:name="_Ref30591921"/>
      <w:r w:rsidRPr="006743A6">
        <w:rPr>
          <w:b/>
          <w:color w:val="000000"/>
          <w:sz w:val="24"/>
          <w:szCs w:val="24"/>
        </w:rPr>
        <w:t xml:space="preserve">копию действующего регистрационного удостоверения Министерства здравоохранения Республики Беларусь </w:t>
      </w:r>
      <w:r w:rsidRPr="006743A6">
        <w:rPr>
          <w:b/>
          <w:sz w:val="24"/>
          <w:szCs w:val="24"/>
        </w:rPr>
        <w:t xml:space="preserve">(копию действующего регистрационного удостоверения, выданного в рамках ЕАЭС) </w:t>
      </w:r>
      <w:r w:rsidRPr="006743A6">
        <w:rPr>
          <w:sz w:val="24"/>
          <w:szCs w:val="24"/>
        </w:rPr>
        <w:t>на товар, относящийся к предмету закупки, или</w:t>
      </w:r>
      <w:r w:rsidRPr="006743A6">
        <w:rPr>
          <w:b/>
          <w:sz w:val="24"/>
          <w:szCs w:val="24"/>
        </w:rPr>
        <w:t xml:space="preserve">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r w:rsidRPr="006743A6">
        <w:rPr>
          <w:sz w:val="24"/>
          <w:szCs w:val="24"/>
        </w:rPr>
        <w:t xml:space="preserve"> в которых участники отмечают (выделяют) позиции, входящие в их предложение;</w:t>
      </w:r>
      <w:bookmarkEnd w:id="1"/>
    </w:p>
    <w:p w14:paraId="10A10C26" w14:textId="77777777" w:rsidR="006A6DF2" w:rsidRPr="006743A6" w:rsidRDefault="006A6DF2" w:rsidP="006A6DF2">
      <w:pPr>
        <w:numPr>
          <w:ilvl w:val="2"/>
          <w:numId w:val="2"/>
        </w:numPr>
        <w:pBdr>
          <w:top w:val="nil"/>
          <w:left w:val="nil"/>
          <w:bottom w:val="nil"/>
          <w:right w:val="nil"/>
          <w:between w:val="nil"/>
        </w:pBdr>
        <w:tabs>
          <w:tab w:val="left" w:pos="1560"/>
        </w:tabs>
        <w:ind w:left="0" w:firstLine="709"/>
        <w:contextualSpacing/>
        <w:jc w:val="both"/>
        <w:rPr>
          <w:color w:val="000000"/>
          <w:sz w:val="24"/>
          <w:szCs w:val="24"/>
        </w:rPr>
      </w:pPr>
      <w:r w:rsidRPr="006743A6">
        <w:rPr>
          <w:sz w:val="24"/>
          <w:szCs w:val="24"/>
        </w:rPr>
        <w:t xml:space="preserve">в случае если срок государственной регистрации на предлагаемый товар </w:t>
      </w:r>
      <w:r w:rsidRPr="006743A6">
        <w:rPr>
          <w:b/>
          <w:sz w:val="24"/>
          <w:szCs w:val="24"/>
        </w:rPr>
        <w:t>менее срока действия предложения</w:t>
      </w:r>
      <w:r w:rsidRPr="006743A6">
        <w:rPr>
          <w:sz w:val="24"/>
          <w:szCs w:val="24"/>
        </w:rPr>
        <w:t xml:space="preserve"> участник должен предоставить </w:t>
      </w:r>
      <w:r w:rsidRPr="006743A6">
        <w:rPr>
          <w:b/>
          <w:sz w:val="24"/>
          <w:szCs w:val="24"/>
        </w:rPr>
        <w:t>письменное обязательство</w:t>
      </w:r>
      <w:r w:rsidRPr="006743A6">
        <w:rPr>
          <w:sz w:val="24"/>
          <w:szCs w:val="24"/>
        </w:rPr>
        <w:t xml:space="preserve"> о предоставлении </w:t>
      </w:r>
      <w:r w:rsidRPr="006743A6">
        <w:rPr>
          <w:b/>
          <w:sz w:val="24"/>
          <w:szCs w:val="24"/>
        </w:rPr>
        <w:t>при</w:t>
      </w:r>
      <w:r w:rsidRPr="006743A6">
        <w:rPr>
          <w:sz w:val="24"/>
          <w:szCs w:val="24"/>
        </w:rPr>
        <w:t xml:space="preserve"> </w:t>
      </w:r>
      <w:r w:rsidRPr="006743A6">
        <w:rPr>
          <w:b/>
          <w:sz w:val="24"/>
          <w:szCs w:val="24"/>
        </w:rPr>
        <w:t>поставке</w:t>
      </w:r>
      <w:r w:rsidRPr="006743A6">
        <w:rPr>
          <w:sz w:val="24"/>
          <w:szCs w:val="24"/>
        </w:rPr>
        <w:t xml:space="preserve">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по форме согласно</w:t>
      </w:r>
      <w:r w:rsidRPr="006743A6">
        <w:rPr>
          <w:b/>
          <w:sz w:val="24"/>
          <w:szCs w:val="24"/>
        </w:rPr>
        <w:t xml:space="preserve"> </w:t>
      </w:r>
      <w:hyperlink w:anchor="_Приложение_4" w:history="1">
        <w:r w:rsidRPr="006743A6">
          <w:rPr>
            <w:b/>
            <w:color w:val="0000FF"/>
            <w:sz w:val="24"/>
            <w:szCs w:val="24"/>
            <w:u w:val="single"/>
          </w:rPr>
          <w:t>приложению 4</w:t>
        </w:r>
      </w:hyperlink>
      <w:r w:rsidRPr="006743A6">
        <w:rPr>
          <w:sz w:val="24"/>
          <w:szCs w:val="24"/>
        </w:rPr>
        <w:t xml:space="preserve"> к настоящим аукционным документам.</w:t>
      </w:r>
    </w:p>
    <w:p w14:paraId="0D5BC75A" w14:textId="77777777" w:rsidR="006A6DF2" w:rsidRPr="006743A6" w:rsidRDefault="006A6DF2" w:rsidP="006A6DF2">
      <w:pPr>
        <w:numPr>
          <w:ilvl w:val="2"/>
          <w:numId w:val="2"/>
        </w:numPr>
        <w:tabs>
          <w:tab w:val="left" w:pos="1701"/>
        </w:tabs>
        <w:ind w:left="0" w:firstLine="709"/>
        <w:contextualSpacing/>
        <w:jc w:val="both"/>
        <w:rPr>
          <w:sz w:val="24"/>
          <w:szCs w:val="24"/>
        </w:rPr>
      </w:pPr>
      <w:r w:rsidRPr="006743A6">
        <w:rPr>
          <w:bCs/>
          <w:sz w:val="24"/>
          <w:szCs w:val="24"/>
        </w:rPr>
        <w:t>в процедуру закупки</w:t>
      </w:r>
      <w:r w:rsidRPr="006743A6">
        <w:rPr>
          <w:sz w:val="24"/>
          <w:szCs w:val="24"/>
        </w:rPr>
        <w:t xml:space="preserve"> допускаются участники, предлагающие не зарегистрированные в установленном порядке медицинские изделия, при наличии в составе предложения следующих документов:</w:t>
      </w:r>
    </w:p>
    <w:p w14:paraId="14FB8E5B" w14:textId="77777777" w:rsidR="006A6DF2" w:rsidRPr="006743A6" w:rsidRDefault="006A6DF2" w:rsidP="006A6DF2">
      <w:pPr>
        <w:ind w:firstLine="709"/>
        <w:jc w:val="both"/>
        <w:rPr>
          <w:sz w:val="24"/>
          <w:szCs w:val="24"/>
          <w:shd w:val="clear" w:color="auto" w:fill="FFFFFF"/>
        </w:rPr>
      </w:pPr>
      <w:r w:rsidRPr="006743A6">
        <w:rPr>
          <w:sz w:val="24"/>
          <w:szCs w:val="24"/>
          <w:shd w:val="clear" w:color="auto" w:fill="FFFFFF"/>
        </w:rPr>
        <w:t xml:space="preserve">- </w:t>
      </w:r>
      <w:r w:rsidRPr="006743A6">
        <w:rPr>
          <w:bCs/>
          <w:sz w:val="24"/>
          <w:szCs w:val="24"/>
          <w:shd w:val="clear" w:color="auto" w:fill="FFFFFF"/>
        </w:rPr>
        <w:t>копии регистрационного удостоверения (для медицинских изделий, зарегистрированных в Российской Федерации),</w:t>
      </w:r>
      <w:r w:rsidRPr="006743A6">
        <w:rPr>
          <w:sz w:val="24"/>
          <w:szCs w:val="24"/>
          <w:shd w:val="clear" w:color="auto" w:fill="FFFFFF"/>
        </w:rPr>
        <w:t xml:space="preserve"> копии документов о сертификации изделия медицинского назначения, медицинской техники и (или) </w:t>
      </w:r>
      <w:r w:rsidRPr="006743A6">
        <w:rPr>
          <w:bCs/>
          <w:sz w:val="24"/>
          <w:szCs w:val="24"/>
          <w:shd w:val="clear" w:color="auto" w:fill="FFFFFF"/>
        </w:rPr>
        <w:t xml:space="preserve">документов, разрешающих обращение изделия медицинского назначения, медицинской техники в Соединенных Штатах Америки и (или) в государствах - </w:t>
      </w:r>
      <w:r w:rsidRPr="006743A6">
        <w:rPr>
          <w:bCs/>
          <w:sz w:val="24"/>
          <w:szCs w:val="24"/>
          <w:shd w:val="clear" w:color="auto" w:fill="FFFFFF"/>
        </w:rPr>
        <w:lastRenderedPageBreak/>
        <w:t>членах Европейского союза</w:t>
      </w:r>
      <w:r w:rsidRPr="006743A6">
        <w:rPr>
          <w:sz w:val="24"/>
          <w:szCs w:val="24"/>
          <w:shd w:val="clear" w:color="auto" w:fill="FFFFFF"/>
        </w:rPr>
        <w:t xml:space="preserve"> (сертификат на свободную продажу и (или) декларация о соответствии (сертификат соответствия) и другие);</w:t>
      </w:r>
    </w:p>
    <w:p w14:paraId="1190F78D" w14:textId="77777777" w:rsidR="006A6DF2" w:rsidRPr="006743A6" w:rsidRDefault="006A6DF2" w:rsidP="006A6DF2">
      <w:pPr>
        <w:ind w:firstLine="709"/>
        <w:jc w:val="both"/>
        <w:rPr>
          <w:sz w:val="24"/>
          <w:szCs w:val="24"/>
          <w:shd w:val="clear" w:color="auto" w:fill="FFFFFF"/>
        </w:rPr>
      </w:pPr>
      <w:r w:rsidRPr="006743A6">
        <w:rPr>
          <w:sz w:val="24"/>
          <w:szCs w:val="24"/>
          <w:shd w:val="clear" w:color="auto" w:fill="FFFFFF"/>
        </w:rPr>
        <w:t>- копии действующего на дату подачи предложения договора на проведение комплекса предварительных технических работ;</w:t>
      </w:r>
    </w:p>
    <w:p w14:paraId="0175A26F" w14:textId="77777777" w:rsidR="006A6DF2" w:rsidRPr="006743A6" w:rsidRDefault="006A6DF2" w:rsidP="006A6DF2">
      <w:pPr>
        <w:ind w:firstLine="709"/>
        <w:jc w:val="both"/>
        <w:rPr>
          <w:sz w:val="24"/>
          <w:szCs w:val="24"/>
          <w:shd w:val="clear" w:color="auto" w:fill="FFFFFF"/>
        </w:rPr>
      </w:pPr>
      <w:r w:rsidRPr="006743A6">
        <w:rPr>
          <w:sz w:val="24"/>
          <w:szCs w:val="24"/>
          <w:shd w:val="clear" w:color="auto" w:fill="FFFFFF"/>
        </w:rPr>
        <w:t>- копии документа, подтверждающего факт оплаты услуг по договору на проведение комплекса предварительных технических работ (платежного поручения или квитанции об оплате);</w:t>
      </w:r>
    </w:p>
    <w:p w14:paraId="18E5375F" w14:textId="77777777" w:rsidR="006A6DF2" w:rsidRPr="006743A6" w:rsidRDefault="006A6DF2" w:rsidP="006A6DF2">
      <w:pPr>
        <w:ind w:firstLine="709"/>
        <w:jc w:val="both"/>
        <w:rPr>
          <w:sz w:val="24"/>
          <w:szCs w:val="24"/>
        </w:rPr>
      </w:pPr>
      <w:r w:rsidRPr="006743A6">
        <w:rPr>
          <w:sz w:val="24"/>
          <w:szCs w:val="24"/>
          <w:shd w:val="clear" w:color="auto" w:fill="FFFFFF"/>
        </w:rPr>
        <w:t xml:space="preserve">- письменное обязательство о предоставлении при поставке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по форме согласно </w:t>
      </w:r>
      <w:hyperlink w:anchor="_Приложение_4" w:history="1">
        <w:r w:rsidRPr="006743A6">
          <w:rPr>
            <w:color w:val="0000FF"/>
            <w:sz w:val="24"/>
            <w:szCs w:val="24"/>
            <w:u w:val="single"/>
            <w:shd w:val="clear" w:color="auto" w:fill="FFFFFF"/>
          </w:rPr>
          <w:t>приложению 4</w:t>
        </w:r>
      </w:hyperlink>
      <w:r w:rsidRPr="006743A6">
        <w:rPr>
          <w:sz w:val="24"/>
          <w:szCs w:val="24"/>
          <w:shd w:val="clear" w:color="auto" w:fill="FFFFFF"/>
        </w:rPr>
        <w:t xml:space="preserve"> к настоящим аукционным документам.</w:t>
      </w:r>
    </w:p>
    <w:p w14:paraId="2C89F016" w14:textId="77777777" w:rsidR="006A6DF2" w:rsidRPr="006743A6" w:rsidRDefault="006A6DF2" w:rsidP="006A6DF2">
      <w:pPr>
        <w:numPr>
          <w:ilvl w:val="1"/>
          <w:numId w:val="2"/>
        </w:numPr>
        <w:pBdr>
          <w:top w:val="nil"/>
          <w:left w:val="nil"/>
          <w:bottom w:val="nil"/>
          <w:right w:val="nil"/>
          <w:between w:val="nil"/>
        </w:pBdr>
        <w:tabs>
          <w:tab w:val="left" w:pos="1134"/>
        </w:tabs>
        <w:ind w:left="142" w:right="140" w:firstLine="709"/>
        <w:contextualSpacing/>
        <w:jc w:val="both"/>
        <w:rPr>
          <w:sz w:val="24"/>
          <w:szCs w:val="24"/>
        </w:rPr>
      </w:pPr>
      <w:bookmarkStart w:id="2" w:name="_Ref13827770"/>
      <w:r w:rsidRPr="006743A6">
        <w:rPr>
          <w:b/>
          <w:sz w:val="24"/>
          <w:szCs w:val="24"/>
        </w:rPr>
        <w:t>копию свидетельства о государственной регистрации</w:t>
      </w:r>
      <w:r w:rsidRPr="006743A6">
        <w:rPr>
          <w:sz w:val="24"/>
          <w:szCs w:val="24"/>
        </w:rPr>
        <w:t xml:space="preserve"> (санитарно-гигиенических заключений) либо копии свидетельств о государственной регистрации Таможенного союза на продукцию, представляющую потенциальную опасность для жизни и здоровья населения;</w:t>
      </w:r>
      <w:bookmarkEnd w:id="2"/>
      <w:r w:rsidRPr="006743A6">
        <w:rPr>
          <w:sz w:val="24"/>
          <w:szCs w:val="24"/>
        </w:rPr>
        <w:t xml:space="preserve"> </w:t>
      </w:r>
    </w:p>
    <w:p w14:paraId="42CC404A" w14:textId="77777777" w:rsidR="006A6DF2" w:rsidRPr="006743A6" w:rsidRDefault="006A6DF2" w:rsidP="006A6DF2">
      <w:pPr>
        <w:numPr>
          <w:ilvl w:val="1"/>
          <w:numId w:val="2"/>
        </w:numPr>
        <w:pBdr>
          <w:top w:val="nil"/>
          <w:left w:val="nil"/>
          <w:bottom w:val="nil"/>
          <w:right w:val="nil"/>
          <w:between w:val="nil"/>
        </w:pBdr>
        <w:tabs>
          <w:tab w:val="left" w:pos="1134"/>
        </w:tabs>
        <w:ind w:left="142" w:right="140" w:firstLine="709"/>
        <w:contextualSpacing/>
        <w:jc w:val="both"/>
        <w:rPr>
          <w:sz w:val="24"/>
          <w:szCs w:val="24"/>
        </w:rPr>
      </w:pPr>
      <w:r w:rsidRPr="006743A6">
        <w:rPr>
          <w:sz w:val="24"/>
          <w:szCs w:val="24"/>
        </w:rPr>
        <w:t xml:space="preserve">обязательство согласно </w:t>
      </w:r>
      <w:r w:rsidRPr="006743A6">
        <w:rPr>
          <w:b/>
          <w:sz w:val="24"/>
          <w:szCs w:val="24"/>
        </w:rPr>
        <w:t>приложения 15</w:t>
      </w:r>
      <w:r w:rsidRPr="006743A6">
        <w:rPr>
          <w:sz w:val="24"/>
          <w:szCs w:val="24"/>
        </w:rPr>
        <w:t xml:space="preserve"> к настоящим аукционным документам на товар относящийся к категории средств измерения согласно законодательству Республики Беларусь либо решение, выданное Государственным комитетом по стандартизации Республики Беларусь, содержащее информацию, что товар не относится к средствам измерений и/или не подлежит метрологическому контролю га территории Республики Беларусь</w:t>
      </w:r>
      <w:r w:rsidRPr="006743A6">
        <w:rPr>
          <w:b/>
          <w:sz w:val="24"/>
          <w:szCs w:val="24"/>
        </w:rPr>
        <w:t xml:space="preserve">. </w:t>
      </w:r>
    </w:p>
    <w:p w14:paraId="30CB333C" w14:textId="77777777" w:rsidR="006A6DF2" w:rsidRPr="006743A6" w:rsidRDefault="006A6DF2" w:rsidP="006A6DF2">
      <w:pPr>
        <w:numPr>
          <w:ilvl w:val="1"/>
          <w:numId w:val="2"/>
        </w:numPr>
        <w:pBdr>
          <w:top w:val="nil"/>
          <w:left w:val="nil"/>
          <w:bottom w:val="nil"/>
          <w:right w:val="nil"/>
          <w:between w:val="nil"/>
        </w:pBdr>
        <w:tabs>
          <w:tab w:val="left" w:pos="1134"/>
        </w:tabs>
        <w:ind w:left="0" w:firstLine="709"/>
        <w:contextualSpacing/>
        <w:jc w:val="both"/>
        <w:rPr>
          <w:sz w:val="24"/>
          <w:szCs w:val="24"/>
        </w:rPr>
      </w:pPr>
      <w:r w:rsidRPr="006743A6">
        <w:rPr>
          <w:b/>
          <w:sz w:val="24"/>
          <w:szCs w:val="24"/>
        </w:rPr>
        <w:t>описание, инструкции, технические условия</w:t>
      </w:r>
      <w:r w:rsidRPr="006743A6">
        <w:rPr>
          <w:sz w:val="24"/>
          <w:szCs w:val="24"/>
        </w:rPr>
        <w:t xml:space="preserve"> и другие документы изготовителя (производителя) товара, подтверждающие </w:t>
      </w:r>
      <w:ins w:id="3" w:author="Наталья Мазура" w:date="2021-07-16T10:46:00Z">
        <w:r w:rsidRPr="006743A6">
          <w:rPr>
            <w:color w:val="000000" w:themeColor="text1"/>
            <w:sz w:val="24"/>
            <w:szCs w:val="24"/>
          </w:rPr>
          <w:t>состав</w:t>
        </w:r>
        <w:r w:rsidRPr="006743A6">
          <w:rPr>
            <w:sz w:val="24"/>
            <w:szCs w:val="24"/>
          </w:rPr>
          <w:t xml:space="preserve">, </w:t>
        </w:r>
      </w:ins>
      <w:r w:rsidRPr="006743A6">
        <w:rPr>
          <w:sz w:val="24"/>
          <w:szCs w:val="24"/>
        </w:rPr>
        <w:t>технические характеристики и функциональные параметры товара, содержащегося в предложении участника, которые не должны иметь расхождений с информацией и документами, предоставленными в УП «Центр экспертиз и испытаний в здравоохранении» на регистрацию товара или размещенными в государственном реестре медицинской техники и изделий медицинского назначения Республики Беларусь.</w:t>
      </w:r>
    </w:p>
    <w:p w14:paraId="7E794695" w14:textId="77777777" w:rsidR="006A6DF2" w:rsidRPr="006743A6" w:rsidRDefault="006A6DF2" w:rsidP="006A6DF2">
      <w:pPr>
        <w:pBdr>
          <w:top w:val="nil"/>
          <w:left w:val="nil"/>
          <w:bottom w:val="nil"/>
          <w:right w:val="nil"/>
          <w:between w:val="nil"/>
        </w:pBdr>
        <w:ind w:firstLine="709"/>
        <w:jc w:val="both"/>
        <w:rPr>
          <w:color w:val="000000"/>
          <w:sz w:val="24"/>
          <w:szCs w:val="24"/>
        </w:rPr>
      </w:pPr>
      <w:r w:rsidRPr="006743A6">
        <w:rPr>
          <w:color w:val="000000"/>
          <w:sz w:val="24"/>
          <w:szCs w:val="24"/>
        </w:rPr>
        <w:t xml:space="preserve">В случае выявления факта предоставления участником недостоверных сведений о </w:t>
      </w:r>
      <w:ins w:id="4" w:author="Наталья Мазура" w:date="2021-07-16T10:49:00Z">
        <w:r w:rsidRPr="006743A6">
          <w:rPr>
            <w:color w:val="000000"/>
            <w:sz w:val="24"/>
            <w:szCs w:val="24"/>
          </w:rPr>
          <w:t xml:space="preserve">составе, </w:t>
        </w:r>
      </w:ins>
      <w:r w:rsidRPr="006743A6">
        <w:rPr>
          <w:color w:val="000000"/>
          <w:sz w:val="24"/>
          <w:szCs w:val="24"/>
        </w:rPr>
        <w:t>технических характеристиках и функциональных параметрах предложенного товара, предложение такого участника отклоняется;</w:t>
      </w:r>
    </w:p>
    <w:p w14:paraId="0D95AE67" w14:textId="77777777" w:rsidR="006A6DF2" w:rsidRPr="006743A6" w:rsidRDefault="006A6DF2" w:rsidP="006A6DF2">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743A6">
        <w:rPr>
          <w:b/>
          <w:color w:val="000000"/>
          <w:sz w:val="24"/>
          <w:szCs w:val="24"/>
        </w:rPr>
        <w:t xml:space="preserve"> таблицу соответствия </w:t>
      </w:r>
      <w:r w:rsidRPr="006743A6">
        <w:rPr>
          <w:color w:val="000000"/>
          <w:sz w:val="24"/>
          <w:szCs w:val="24"/>
        </w:rPr>
        <w:t>состава (комплектности) и характеристик товара, предлагаемого участником требованиям заявки на закупку по форме согласно</w:t>
      </w:r>
      <w:r w:rsidRPr="006743A6">
        <w:rPr>
          <w:b/>
          <w:color w:val="000000"/>
          <w:sz w:val="24"/>
          <w:szCs w:val="24"/>
        </w:rPr>
        <w:t xml:space="preserve"> приложению 5 </w:t>
      </w:r>
      <w:r w:rsidRPr="006743A6">
        <w:rPr>
          <w:color w:val="000000"/>
          <w:sz w:val="24"/>
          <w:szCs w:val="24"/>
        </w:rPr>
        <w:t>к настоящим аукционным документам;</w:t>
      </w:r>
    </w:p>
    <w:p w14:paraId="42506B07" w14:textId="77777777" w:rsidR="006A6DF2" w:rsidRPr="006743A6" w:rsidRDefault="006A6DF2" w:rsidP="006A6DF2">
      <w:pPr>
        <w:pBdr>
          <w:top w:val="nil"/>
          <w:left w:val="nil"/>
          <w:bottom w:val="nil"/>
          <w:right w:val="nil"/>
          <w:between w:val="nil"/>
        </w:pBdr>
        <w:ind w:left="142" w:right="140" w:firstLine="709"/>
        <w:jc w:val="both"/>
        <w:rPr>
          <w:color w:val="000000"/>
          <w:sz w:val="24"/>
          <w:szCs w:val="24"/>
        </w:rPr>
      </w:pPr>
      <w:r w:rsidRPr="006743A6">
        <w:rPr>
          <w:color w:val="000000"/>
          <w:sz w:val="24"/>
          <w:szCs w:val="24"/>
        </w:rPr>
        <w:t>Предложение участника должно содержать документы, подтверждающие состав (комплектность) и технические характеристики товара, указанные в таблице соответствия, предоставленной участником.</w:t>
      </w:r>
    </w:p>
    <w:p w14:paraId="2226BB92" w14:textId="77777777" w:rsidR="006A6DF2" w:rsidRPr="006743A6" w:rsidRDefault="006A6DF2" w:rsidP="006A6DF2">
      <w:pPr>
        <w:pBdr>
          <w:top w:val="nil"/>
          <w:left w:val="nil"/>
          <w:bottom w:val="nil"/>
          <w:right w:val="nil"/>
          <w:between w:val="nil"/>
        </w:pBdr>
        <w:ind w:left="142" w:right="140" w:firstLine="709"/>
        <w:jc w:val="both"/>
        <w:rPr>
          <w:color w:val="000000"/>
          <w:sz w:val="24"/>
          <w:szCs w:val="24"/>
        </w:rPr>
      </w:pPr>
      <w:r w:rsidRPr="006743A6">
        <w:rPr>
          <w:color w:val="000000"/>
          <w:sz w:val="24"/>
          <w:szCs w:val="24"/>
        </w:rPr>
        <w:t>Таблица соответствия, предоставленная участником, должна содержать все сведения, предусмотренные</w:t>
      </w:r>
      <w:r w:rsidRPr="006743A6">
        <w:rPr>
          <w:b/>
          <w:color w:val="000000"/>
          <w:sz w:val="24"/>
          <w:szCs w:val="24"/>
        </w:rPr>
        <w:t xml:space="preserve"> приложением 5 </w:t>
      </w:r>
      <w:r w:rsidRPr="006743A6">
        <w:rPr>
          <w:color w:val="000000"/>
          <w:sz w:val="24"/>
          <w:szCs w:val="24"/>
        </w:rPr>
        <w:t>к настоящим аукционным документам;</w:t>
      </w:r>
    </w:p>
    <w:p w14:paraId="42F68337" w14:textId="77777777" w:rsidR="006A6DF2" w:rsidRPr="006743A6" w:rsidRDefault="006A6DF2" w:rsidP="006A6DF2">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743A6">
        <w:rPr>
          <w:b/>
          <w:color w:val="000000"/>
          <w:sz w:val="24"/>
          <w:szCs w:val="24"/>
        </w:rPr>
        <w:t>заявления о согласии участника в случае признания его участником-победителем заключить договор</w:t>
      </w:r>
      <w:r w:rsidRPr="006743A6">
        <w:rPr>
          <w:color w:val="000000"/>
          <w:sz w:val="24"/>
          <w:szCs w:val="24"/>
        </w:rPr>
        <w:t xml:space="preserve"> на условиях, указанных в аукционных документах, его предложении и протоколе выбора участника-победителя, по форме установленной регламентом оператора электронной торговой площадки</w:t>
      </w:r>
      <w:r w:rsidRPr="006743A6">
        <w:rPr>
          <w:b/>
          <w:color w:val="000000"/>
          <w:sz w:val="24"/>
          <w:szCs w:val="24"/>
        </w:rPr>
        <w:t xml:space="preserve">. </w:t>
      </w:r>
    </w:p>
    <w:p w14:paraId="0614B125" w14:textId="77777777" w:rsidR="006A6DF2" w:rsidRPr="006743A6" w:rsidRDefault="006A6DF2" w:rsidP="006A6DF2">
      <w:pPr>
        <w:pBdr>
          <w:top w:val="nil"/>
          <w:left w:val="nil"/>
          <w:bottom w:val="nil"/>
          <w:right w:val="nil"/>
          <w:between w:val="nil"/>
        </w:pBdr>
        <w:ind w:left="142" w:right="140" w:firstLine="709"/>
        <w:jc w:val="both"/>
        <w:rPr>
          <w:color w:val="000000"/>
          <w:sz w:val="24"/>
          <w:szCs w:val="24"/>
        </w:rPr>
      </w:pPr>
      <w:r w:rsidRPr="006743A6">
        <w:rPr>
          <w:color w:val="000000"/>
          <w:sz w:val="24"/>
          <w:szCs w:val="24"/>
        </w:rPr>
        <w:t>Изменение и (или) дополнение участником в своем предложении каких-либо условий проекта договора не допускается. В случае изменения и (или) дополнения участником в своем предложении условий проекта договора, предложение такого участника отклоняется;</w:t>
      </w:r>
    </w:p>
    <w:p w14:paraId="62DC9BF3" w14:textId="77777777" w:rsidR="006A6DF2" w:rsidRPr="006743A6" w:rsidRDefault="006A6DF2" w:rsidP="006A6DF2">
      <w:pPr>
        <w:pBdr>
          <w:top w:val="nil"/>
          <w:left w:val="nil"/>
          <w:bottom w:val="nil"/>
          <w:right w:val="nil"/>
          <w:between w:val="nil"/>
        </w:pBdr>
        <w:ind w:left="142" w:right="140" w:firstLine="709"/>
        <w:jc w:val="both"/>
        <w:rPr>
          <w:color w:val="000000"/>
          <w:sz w:val="24"/>
          <w:szCs w:val="24"/>
        </w:rPr>
      </w:pPr>
    </w:p>
    <w:p w14:paraId="4457AC5E" w14:textId="77777777" w:rsidR="006A6DF2" w:rsidRPr="006743A6" w:rsidRDefault="006A6DF2" w:rsidP="006A6DF2">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743A6">
        <w:rPr>
          <w:b/>
          <w:color w:val="000000"/>
          <w:sz w:val="24"/>
          <w:szCs w:val="24"/>
        </w:rPr>
        <w:t xml:space="preserve">заявление о праве применения в установленных законодательством случаях преференциальной поправки </w:t>
      </w:r>
      <w:r w:rsidRPr="006743A6">
        <w:rPr>
          <w:color w:val="000000"/>
          <w:sz w:val="24"/>
          <w:szCs w:val="24"/>
        </w:rPr>
        <w:t>к цене предложения участника. Указанное заявление оформляется участником при размещении аукционного предложения посредством заполнения соответствующей экранной формы электронной торговой площадки.</w:t>
      </w:r>
    </w:p>
    <w:p w14:paraId="727C6BFC" w14:textId="77777777" w:rsidR="006A6DF2" w:rsidRPr="006743A6" w:rsidRDefault="006A6DF2" w:rsidP="006A6DF2">
      <w:pPr>
        <w:pBdr>
          <w:top w:val="nil"/>
          <w:left w:val="nil"/>
          <w:bottom w:val="nil"/>
          <w:right w:val="nil"/>
          <w:between w:val="nil"/>
        </w:pBdr>
        <w:ind w:left="142" w:right="140" w:firstLine="709"/>
        <w:jc w:val="both"/>
        <w:rPr>
          <w:color w:val="000000"/>
          <w:sz w:val="24"/>
          <w:szCs w:val="24"/>
        </w:rPr>
      </w:pPr>
      <w:r w:rsidRPr="006743A6">
        <w:rPr>
          <w:color w:val="000000"/>
          <w:sz w:val="24"/>
          <w:szCs w:val="24"/>
        </w:rPr>
        <w:t xml:space="preserve">Преференциальная поправка не применяется в отношении части товаров, являющихся предметом государственной закупки, в том числе его лотом (частью). </w:t>
      </w:r>
    </w:p>
    <w:p w14:paraId="2A479A95" w14:textId="3B4F300F" w:rsidR="006A6DF2" w:rsidRPr="006743A6" w:rsidRDefault="006A6DF2" w:rsidP="006A6DF2">
      <w:pPr>
        <w:pBdr>
          <w:top w:val="nil"/>
          <w:left w:val="nil"/>
          <w:bottom w:val="nil"/>
          <w:right w:val="nil"/>
          <w:between w:val="nil"/>
        </w:pBdr>
        <w:tabs>
          <w:tab w:val="left" w:pos="1134"/>
        </w:tabs>
        <w:ind w:left="142" w:firstLine="709"/>
        <w:contextualSpacing/>
        <w:jc w:val="both"/>
        <w:rPr>
          <w:color w:val="000000"/>
          <w:sz w:val="24"/>
          <w:szCs w:val="24"/>
        </w:rPr>
      </w:pPr>
      <w:r w:rsidRPr="006743A6">
        <w:rPr>
          <w:sz w:val="24"/>
          <w:szCs w:val="24"/>
        </w:rPr>
        <w:t>13.1</w:t>
      </w:r>
      <w:r w:rsidR="00C302E0">
        <w:rPr>
          <w:sz w:val="24"/>
          <w:szCs w:val="24"/>
        </w:rPr>
        <w:t>2</w:t>
      </w:r>
      <w:r w:rsidRPr="006743A6">
        <w:rPr>
          <w:sz w:val="24"/>
          <w:szCs w:val="24"/>
        </w:rPr>
        <w:t xml:space="preserve">. </w:t>
      </w:r>
      <w:r w:rsidRPr="006743A6">
        <w:rPr>
          <w:b/>
          <w:sz w:val="24"/>
          <w:szCs w:val="24"/>
        </w:rPr>
        <w:t xml:space="preserve"> </w:t>
      </w:r>
      <w:r w:rsidRPr="006743A6">
        <w:rPr>
          <w:b/>
          <w:color w:val="000000"/>
          <w:sz w:val="24"/>
          <w:szCs w:val="24"/>
        </w:rPr>
        <w:t xml:space="preserve">заявление участника по форме согласно </w:t>
      </w:r>
      <w:hyperlink w:anchor="_Приложение_13" w:history="1">
        <w:r w:rsidRPr="006743A6">
          <w:rPr>
            <w:b/>
            <w:color w:val="0000FF"/>
            <w:sz w:val="24"/>
            <w:szCs w:val="24"/>
            <w:u w:val="single"/>
          </w:rPr>
          <w:t>приложению 10</w:t>
        </w:r>
      </w:hyperlink>
      <w:r w:rsidRPr="006743A6">
        <w:rPr>
          <w:color w:val="000000"/>
          <w:sz w:val="24"/>
          <w:szCs w:val="24"/>
        </w:rPr>
        <w:t xml:space="preserve"> о том, что страной происхождения </w:t>
      </w:r>
      <w:r w:rsidRPr="006743A6">
        <w:rPr>
          <w:b/>
          <w:color w:val="000000"/>
          <w:sz w:val="24"/>
          <w:szCs w:val="24"/>
        </w:rPr>
        <w:t>товара,</w:t>
      </w:r>
      <w:r w:rsidRPr="006743A6">
        <w:rPr>
          <w:color w:val="000000"/>
          <w:sz w:val="24"/>
          <w:szCs w:val="24"/>
        </w:rPr>
        <w:t xml:space="preserve"> </w:t>
      </w:r>
      <w:r w:rsidRPr="006743A6">
        <w:rPr>
          <w:b/>
          <w:color w:val="000000"/>
          <w:sz w:val="24"/>
          <w:szCs w:val="24"/>
        </w:rPr>
        <w:t>предлагаемого</w:t>
      </w:r>
      <w:r w:rsidRPr="006743A6">
        <w:rPr>
          <w:color w:val="000000"/>
          <w:sz w:val="24"/>
          <w:szCs w:val="24"/>
        </w:rPr>
        <w:t xml:space="preserve"> в рамках его аукционного предложения </w:t>
      </w:r>
      <w:r w:rsidRPr="006743A6">
        <w:rPr>
          <w:b/>
          <w:color w:val="000000"/>
          <w:sz w:val="24"/>
          <w:szCs w:val="24"/>
        </w:rPr>
        <w:t xml:space="preserve">согласно </w:t>
      </w:r>
      <w:r w:rsidRPr="006743A6">
        <w:rPr>
          <w:b/>
          <w:color w:val="000000"/>
          <w:sz w:val="24"/>
          <w:szCs w:val="24"/>
        </w:rPr>
        <w:lastRenderedPageBreak/>
        <w:t>Перечню</w:t>
      </w:r>
      <w:r w:rsidRPr="006743A6">
        <w:rPr>
          <w:color w:val="000000"/>
          <w:sz w:val="24"/>
          <w:szCs w:val="24"/>
        </w:rPr>
        <w:t xml:space="preserve">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 206),</w:t>
      </w:r>
      <w:r w:rsidRPr="006743A6">
        <w:rPr>
          <w:b/>
          <w:color w:val="000000"/>
          <w:sz w:val="24"/>
          <w:szCs w:val="24"/>
        </w:rPr>
        <w:t xml:space="preserve"> является Республика Армения, Республика Беларусь, Республика Казахстан,</w:t>
      </w:r>
      <w:r w:rsidRPr="006743A6">
        <w:rPr>
          <w:color w:val="000000"/>
          <w:sz w:val="24"/>
          <w:szCs w:val="24"/>
        </w:rPr>
        <w:t xml:space="preserve"> </w:t>
      </w:r>
      <w:r w:rsidRPr="006743A6">
        <w:rPr>
          <w:b/>
          <w:color w:val="000000"/>
          <w:sz w:val="24"/>
          <w:szCs w:val="24"/>
        </w:rPr>
        <w:t xml:space="preserve">Кыргызская Республика и (или) Российская </w:t>
      </w:r>
      <w:r w:rsidRPr="006743A6">
        <w:rPr>
          <w:b/>
          <w:sz w:val="24"/>
          <w:szCs w:val="24"/>
        </w:rPr>
        <w:t xml:space="preserve">Федерация, </w:t>
      </w:r>
      <w:r w:rsidRPr="006743A6">
        <w:rPr>
          <w:sz w:val="24"/>
          <w:szCs w:val="24"/>
        </w:rPr>
        <w:t xml:space="preserve">а также </w:t>
      </w:r>
      <w:r w:rsidRPr="006743A6">
        <w:rPr>
          <w:color w:val="000000"/>
          <w:sz w:val="24"/>
          <w:szCs w:val="24"/>
        </w:rPr>
        <w:t>о предоставлении документа, подтверждающего страну происхождения данного товара во втором разделе предложения</w:t>
      </w:r>
    </w:p>
    <w:p w14:paraId="18021FAC" w14:textId="77777777" w:rsidR="006A6DF2" w:rsidRPr="006743A6" w:rsidRDefault="006A6DF2" w:rsidP="006A6DF2">
      <w:pPr>
        <w:pBdr>
          <w:top w:val="nil"/>
          <w:left w:val="nil"/>
          <w:bottom w:val="nil"/>
          <w:right w:val="nil"/>
          <w:between w:val="nil"/>
        </w:pBdr>
        <w:tabs>
          <w:tab w:val="left" w:pos="1134"/>
        </w:tabs>
        <w:ind w:left="142" w:firstLine="709"/>
        <w:contextualSpacing/>
        <w:jc w:val="both"/>
        <w:rPr>
          <w:color w:val="000000"/>
          <w:sz w:val="24"/>
          <w:szCs w:val="24"/>
        </w:rPr>
      </w:pPr>
    </w:p>
    <w:p w14:paraId="2485BF49" w14:textId="77777777" w:rsidR="006A6DF2" w:rsidRPr="006743A6" w:rsidRDefault="006A6DF2" w:rsidP="006A6DF2">
      <w:pPr>
        <w:pBdr>
          <w:top w:val="nil"/>
          <w:left w:val="nil"/>
          <w:bottom w:val="nil"/>
          <w:right w:val="nil"/>
          <w:between w:val="nil"/>
        </w:pBdr>
        <w:tabs>
          <w:tab w:val="left" w:pos="1134"/>
        </w:tabs>
        <w:ind w:left="142" w:firstLine="709"/>
        <w:contextualSpacing/>
        <w:jc w:val="both"/>
        <w:rPr>
          <w:b/>
          <w:sz w:val="24"/>
          <w:szCs w:val="24"/>
        </w:rPr>
      </w:pPr>
      <w:r w:rsidRPr="006743A6">
        <w:rPr>
          <w:b/>
          <w:sz w:val="24"/>
          <w:szCs w:val="24"/>
        </w:rPr>
        <w:t>14. Второй раздел предложения участника должен содержать:</w:t>
      </w:r>
    </w:p>
    <w:p w14:paraId="3A081708" w14:textId="77777777" w:rsidR="006A6DF2" w:rsidRPr="006743A6" w:rsidRDefault="006A6DF2" w:rsidP="006A6DF2">
      <w:pPr>
        <w:ind w:left="142" w:right="140" w:firstLine="567"/>
        <w:jc w:val="both"/>
        <w:rPr>
          <w:color w:val="000000"/>
          <w:sz w:val="24"/>
          <w:szCs w:val="24"/>
        </w:rPr>
      </w:pPr>
      <w:r w:rsidRPr="006743A6">
        <w:rPr>
          <w:color w:val="000000"/>
          <w:sz w:val="24"/>
          <w:szCs w:val="24"/>
        </w:rPr>
        <w:t>14.1.  документ, подтверждающий регистрацию участника в стране его происхождения:</w:t>
      </w:r>
    </w:p>
    <w:p w14:paraId="63685AA2" w14:textId="77777777" w:rsidR="006A6DF2" w:rsidRPr="006743A6" w:rsidRDefault="006A6DF2" w:rsidP="006A6DF2">
      <w:pPr>
        <w:pBdr>
          <w:top w:val="nil"/>
          <w:left w:val="nil"/>
          <w:bottom w:val="nil"/>
          <w:right w:val="nil"/>
          <w:between w:val="nil"/>
        </w:pBdr>
        <w:ind w:left="142" w:right="140" w:firstLine="567"/>
        <w:jc w:val="both"/>
        <w:rPr>
          <w:color w:val="000000"/>
          <w:sz w:val="24"/>
          <w:szCs w:val="24"/>
        </w:rPr>
      </w:pPr>
      <w:r w:rsidRPr="006743A6">
        <w:rPr>
          <w:color w:val="000000"/>
          <w:sz w:val="24"/>
          <w:szCs w:val="24"/>
        </w:rPr>
        <w:t>- сведения о физическом лице, в том числе индивидуального предпринимателя (фамилия, собственное имя, отчество (при наличии), данные документа, удостоверяющего личность (номер, дату выдачи, орган, выдавший документ), место нахождения (место жительства) и учетный номер плательщика (при наличии).</w:t>
      </w:r>
    </w:p>
    <w:p w14:paraId="3569D2B1" w14:textId="77777777" w:rsidR="006A6DF2" w:rsidRPr="006743A6" w:rsidRDefault="006A6DF2" w:rsidP="006A6DF2">
      <w:pPr>
        <w:pBdr>
          <w:top w:val="nil"/>
          <w:left w:val="nil"/>
          <w:bottom w:val="nil"/>
          <w:right w:val="nil"/>
          <w:between w:val="nil"/>
        </w:pBdr>
        <w:ind w:left="142" w:right="140" w:firstLine="567"/>
        <w:jc w:val="both"/>
        <w:rPr>
          <w:color w:val="000000"/>
          <w:sz w:val="24"/>
          <w:szCs w:val="24"/>
        </w:rPr>
      </w:pPr>
      <w:r w:rsidRPr="006743A6">
        <w:rPr>
          <w:color w:val="000000"/>
          <w:sz w:val="24"/>
          <w:szCs w:val="24"/>
        </w:rPr>
        <w:t>- свидетельство о регистрации участника либо выписку из торгового реестра страны регистрации участника (для резидентов стран-членов Евразийского экономического союза);</w:t>
      </w:r>
    </w:p>
    <w:p w14:paraId="37C4A1F9" w14:textId="77777777" w:rsidR="006A6DF2" w:rsidRPr="006743A6" w:rsidRDefault="006A6DF2" w:rsidP="006A6DF2">
      <w:pPr>
        <w:pBdr>
          <w:top w:val="nil"/>
          <w:left w:val="nil"/>
          <w:bottom w:val="nil"/>
          <w:right w:val="nil"/>
          <w:between w:val="nil"/>
        </w:pBdr>
        <w:ind w:left="142" w:right="140" w:firstLine="567"/>
        <w:jc w:val="both"/>
        <w:rPr>
          <w:color w:val="000000"/>
          <w:sz w:val="24"/>
          <w:szCs w:val="24"/>
        </w:rPr>
      </w:pPr>
      <w:r w:rsidRPr="006743A6">
        <w:rPr>
          <w:color w:val="000000"/>
          <w:sz w:val="24"/>
          <w:szCs w:val="24"/>
        </w:rPr>
        <w:t>- выписку из торгового реестра страны регистрации участника (для нерезидентов стран-членов Евразийского экономического союза).</w:t>
      </w:r>
    </w:p>
    <w:p w14:paraId="0D86A6DA" w14:textId="77777777" w:rsidR="006A6DF2" w:rsidRPr="006743A6" w:rsidRDefault="006A6DF2" w:rsidP="006A6DF2">
      <w:pPr>
        <w:pBdr>
          <w:top w:val="nil"/>
          <w:left w:val="nil"/>
          <w:bottom w:val="nil"/>
          <w:right w:val="nil"/>
          <w:between w:val="nil"/>
        </w:pBdr>
        <w:ind w:left="142" w:right="140" w:firstLine="567"/>
        <w:jc w:val="both"/>
        <w:rPr>
          <w:color w:val="000000"/>
          <w:sz w:val="24"/>
          <w:szCs w:val="24"/>
        </w:rPr>
      </w:pPr>
      <w:r w:rsidRPr="006743A6">
        <w:rPr>
          <w:color w:val="000000"/>
          <w:sz w:val="24"/>
          <w:szCs w:val="24"/>
        </w:rPr>
        <w:t>Выписка из торгового реестра страны регистрации участника должна быть выдана не ранее, чем за 6 (шесть) месяцев до истечения срока для подготовки и подачи предложений;</w:t>
      </w:r>
    </w:p>
    <w:p w14:paraId="01BBA110" w14:textId="77777777" w:rsidR="006A6DF2" w:rsidRPr="006743A6" w:rsidRDefault="006A6DF2" w:rsidP="006A6DF2">
      <w:pPr>
        <w:ind w:left="142" w:right="140" w:firstLine="567"/>
        <w:jc w:val="both"/>
        <w:rPr>
          <w:sz w:val="24"/>
          <w:szCs w:val="24"/>
        </w:rPr>
      </w:pPr>
      <w:r w:rsidRPr="006743A6">
        <w:rPr>
          <w:color w:val="000000"/>
          <w:sz w:val="24"/>
          <w:szCs w:val="24"/>
        </w:rPr>
        <w:t>14.2.</w:t>
      </w:r>
      <w:r w:rsidRPr="006743A6">
        <w:rPr>
          <w:b/>
          <w:color w:val="000000"/>
          <w:sz w:val="24"/>
          <w:szCs w:val="24"/>
        </w:rPr>
        <w:t xml:space="preserve"> для нерезидентов Республики Беларус</w:t>
      </w:r>
      <w:r w:rsidRPr="006743A6">
        <w:rPr>
          <w:sz w:val="24"/>
          <w:szCs w:val="24"/>
        </w:rPr>
        <w:t>ь -  документ об отсутствии по состоянию не ранее чем на 1-е число месяца, предшествующего дню подачи предложения, задолженности по уплате налогов, сборов (пошлин), пеней, выданный уполномоченными органами в соответствии с законодательством страны, резидентом которой является участник.;</w:t>
      </w:r>
    </w:p>
    <w:p w14:paraId="161E8834" w14:textId="77777777" w:rsidR="006A6DF2" w:rsidRPr="006743A6" w:rsidRDefault="006A6DF2" w:rsidP="006A6DF2">
      <w:pPr>
        <w:ind w:left="142" w:right="140" w:firstLine="567"/>
        <w:jc w:val="both"/>
        <w:rPr>
          <w:color w:val="000000"/>
          <w:sz w:val="24"/>
          <w:szCs w:val="24"/>
        </w:rPr>
      </w:pPr>
      <w:r w:rsidRPr="006743A6">
        <w:rPr>
          <w:color w:val="000000"/>
          <w:sz w:val="24"/>
          <w:szCs w:val="24"/>
        </w:rPr>
        <w:t xml:space="preserve">14.3. </w:t>
      </w:r>
      <w:r w:rsidRPr="006743A6">
        <w:rPr>
          <w:b/>
          <w:color w:val="000000"/>
          <w:sz w:val="24"/>
          <w:szCs w:val="24"/>
        </w:rPr>
        <w:t xml:space="preserve">для резидентов Республики Беларусь </w:t>
      </w:r>
      <w:r w:rsidRPr="006743A6">
        <w:rPr>
          <w:color w:val="000000"/>
          <w:sz w:val="24"/>
          <w:szCs w:val="24"/>
        </w:rPr>
        <w:t xml:space="preserve">– заявление об отсутствии по состоянию на 1-е число месяца, предшествующего дню подачи предложения, задолженности по уплате налогов, сборов (пошлин), пеней, по форме согласно </w:t>
      </w:r>
      <w:r w:rsidRPr="006743A6">
        <w:rPr>
          <w:b/>
          <w:color w:val="000000"/>
          <w:sz w:val="24"/>
          <w:szCs w:val="24"/>
        </w:rPr>
        <w:t>Приложению 6.</w:t>
      </w:r>
      <w:r w:rsidRPr="006743A6">
        <w:rPr>
          <w:color w:val="000000"/>
          <w:sz w:val="24"/>
          <w:szCs w:val="24"/>
        </w:rPr>
        <w:t xml:space="preserve"> 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
    <w:p w14:paraId="2C5BFEDF" w14:textId="77777777" w:rsidR="006A6DF2" w:rsidRPr="006743A6" w:rsidRDefault="006A6DF2" w:rsidP="006A6DF2">
      <w:pPr>
        <w:ind w:left="142" w:right="140" w:firstLine="567"/>
        <w:jc w:val="both"/>
        <w:rPr>
          <w:color w:val="000000"/>
          <w:sz w:val="24"/>
          <w:szCs w:val="24"/>
        </w:rPr>
      </w:pPr>
      <w:r w:rsidRPr="006743A6">
        <w:rPr>
          <w:color w:val="000000"/>
          <w:sz w:val="24"/>
          <w:szCs w:val="24"/>
        </w:rPr>
        <w:t>14.4.</w:t>
      </w:r>
      <w:r w:rsidRPr="006743A6">
        <w:rPr>
          <w:b/>
          <w:color w:val="000000"/>
          <w:sz w:val="24"/>
          <w:szCs w:val="24"/>
        </w:rPr>
        <w:t xml:space="preserve">  письменные заявления по форме</w:t>
      </w:r>
      <w:r w:rsidRPr="006743A6">
        <w:rPr>
          <w:color w:val="000000"/>
          <w:sz w:val="24"/>
          <w:szCs w:val="24"/>
        </w:rPr>
        <w:t xml:space="preserve"> </w:t>
      </w:r>
      <w:r w:rsidRPr="006743A6">
        <w:rPr>
          <w:b/>
          <w:color w:val="000000"/>
          <w:sz w:val="24"/>
          <w:szCs w:val="24"/>
        </w:rPr>
        <w:t xml:space="preserve">согласно приложению 7 </w:t>
      </w:r>
      <w:r w:rsidRPr="006743A6">
        <w:rPr>
          <w:color w:val="000000"/>
          <w:sz w:val="24"/>
          <w:szCs w:val="24"/>
        </w:rPr>
        <w:t>к настоящим аукционным документам о том, что он соответствует требованиям пункта 2 статьи 16 Закона.</w:t>
      </w:r>
    </w:p>
    <w:p w14:paraId="2BAD121B" w14:textId="41E52FDE" w:rsidR="0032083D" w:rsidRPr="006743A6" w:rsidRDefault="0032083D" w:rsidP="0032083D">
      <w:pPr>
        <w:ind w:left="142" w:right="140"/>
        <w:jc w:val="both"/>
        <w:rPr>
          <w:b/>
          <w:color w:val="000000"/>
          <w:sz w:val="24"/>
          <w:szCs w:val="24"/>
        </w:rPr>
      </w:pPr>
      <w:r w:rsidRPr="006743A6">
        <w:rPr>
          <w:b/>
          <w:color w:val="000000"/>
          <w:sz w:val="24"/>
          <w:szCs w:val="24"/>
        </w:rPr>
        <w:t xml:space="preserve">          </w:t>
      </w:r>
      <w:r w:rsidR="006A6DF2" w:rsidRPr="006743A6">
        <w:rPr>
          <w:color w:val="000000"/>
          <w:sz w:val="24"/>
          <w:szCs w:val="24"/>
        </w:rPr>
        <w:t>14.5.</w:t>
      </w:r>
      <w:r w:rsidR="006A6DF2" w:rsidRPr="006743A6">
        <w:rPr>
          <w:b/>
          <w:color w:val="000000"/>
          <w:sz w:val="24"/>
          <w:szCs w:val="24"/>
        </w:rPr>
        <w:t xml:space="preserve"> </w:t>
      </w:r>
      <w:r w:rsidRPr="006743A6">
        <w:rPr>
          <w:b/>
          <w:color w:val="000000"/>
          <w:sz w:val="24"/>
          <w:szCs w:val="24"/>
        </w:rPr>
        <w:t>документ, подтверждающий право на применение преференциальной поправки:</w:t>
      </w:r>
    </w:p>
    <w:p w14:paraId="299C4F81" w14:textId="77777777" w:rsidR="0032083D" w:rsidRPr="006743A6" w:rsidRDefault="0032083D" w:rsidP="0032083D">
      <w:pPr>
        <w:pBdr>
          <w:top w:val="nil"/>
          <w:left w:val="nil"/>
          <w:bottom w:val="nil"/>
          <w:right w:val="nil"/>
          <w:between w:val="nil"/>
        </w:pBdr>
        <w:tabs>
          <w:tab w:val="left" w:pos="1134"/>
        </w:tabs>
        <w:ind w:left="142" w:firstLine="709"/>
        <w:contextualSpacing/>
        <w:jc w:val="both"/>
        <w:rPr>
          <w:b/>
          <w:color w:val="000000"/>
          <w:sz w:val="24"/>
          <w:szCs w:val="24"/>
        </w:rPr>
      </w:pPr>
      <w:r w:rsidRPr="006743A6">
        <w:rPr>
          <w:b/>
          <w:color w:val="000000"/>
          <w:sz w:val="24"/>
          <w:szCs w:val="24"/>
        </w:rPr>
        <w:t>в размере 15 процентов:</w:t>
      </w:r>
    </w:p>
    <w:p w14:paraId="6CA2DC74" w14:textId="77777777" w:rsidR="0032083D" w:rsidRPr="006743A6" w:rsidRDefault="0032083D" w:rsidP="0032083D">
      <w:pPr>
        <w:numPr>
          <w:ilvl w:val="0"/>
          <w:numId w:val="3"/>
        </w:numPr>
        <w:pBdr>
          <w:top w:val="nil"/>
          <w:left w:val="nil"/>
          <w:bottom w:val="nil"/>
          <w:right w:val="nil"/>
          <w:between w:val="nil"/>
        </w:pBdr>
        <w:tabs>
          <w:tab w:val="left" w:pos="1134"/>
        </w:tabs>
        <w:ind w:left="142" w:firstLine="709"/>
        <w:contextualSpacing/>
        <w:jc w:val="both"/>
        <w:rPr>
          <w:sz w:val="24"/>
          <w:szCs w:val="24"/>
        </w:rPr>
      </w:pPr>
      <w:r w:rsidRPr="006743A6">
        <w:rPr>
          <w:sz w:val="24"/>
          <w:szCs w:val="24"/>
        </w:rPr>
        <w:t xml:space="preserve">для </w:t>
      </w:r>
      <w:r w:rsidRPr="006743A6">
        <w:rPr>
          <w:b/>
          <w:bCs/>
          <w:sz w:val="24"/>
          <w:szCs w:val="24"/>
          <w:u w:val="single"/>
        </w:rPr>
        <w:t>производимых участником</w:t>
      </w:r>
      <w:r w:rsidRPr="006743A6">
        <w:rPr>
          <w:sz w:val="24"/>
          <w:szCs w:val="24"/>
        </w:rPr>
        <w:t xml:space="preserve"> товаров, происходящих из Республики Беларусь и не включенных в перечень согласно приложению 1 к Постановлению №395, - один из следующих документов (наличие письменного обязательства в случае предоставления сертификата продукции собственного производства </w:t>
      </w:r>
      <w:r w:rsidRPr="006743A6">
        <w:rPr>
          <w:b/>
          <w:bCs/>
          <w:sz w:val="24"/>
          <w:szCs w:val="24"/>
          <w:u w:val="single"/>
        </w:rPr>
        <w:t>ОБЯЗАТЕЛЬНО</w:t>
      </w:r>
      <w:r w:rsidRPr="006743A6">
        <w:rPr>
          <w:sz w:val="24"/>
          <w:szCs w:val="24"/>
        </w:rPr>
        <w:t>):</w:t>
      </w:r>
    </w:p>
    <w:p w14:paraId="3EF0511E" w14:textId="77777777" w:rsidR="0032083D" w:rsidRPr="006743A6" w:rsidRDefault="0032083D" w:rsidP="0032083D">
      <w:pPr>
        <w:numPr>
          <w:ilvl w:val="1"/>
          <w:numId w:val="3"/>
        </w:numPr>
        <w:pBdr>
          <w:top w:val="nil"/>
          <w:left w:val="nil"/>
          <w:bottom w:val="nil"/>
          <w:right w:val="nil"/>
          <w:between w:val="nil"/>
        </w:pBdr>
        <w:tabs>
          <w:tab w:val="left" w:pos="1134"/>
        </w:tabs>
        <w:ind w:left="142" w:firstLine="709"/>
        <w:contextualSpacing/>
        <w:jc w:val="both"/>
        <w:rPr>
          <w:color w:val="000000"/>
          <w:sz w:val="24"/>
          <w:szCs w:val="24"/>
        </w:rPr>
      </w:pPr>
      <w:r w:rsidRPr="006743A6">
        <w:rPr>
          <w:color w:val="000000"/>
          <w:sz w:val="24"/>
          <w:szCs w:val="24"/>
        </w:rPr>
        <w:t>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14:paraId="2464B2DC" w14:textId="559D32B6" w:rsidR="0032083D" w:rsidRPr="006743A6" w:rsidRDefault="0032083D" w:rsidP="0032083D">
      <w:pPr>
        <w:numPr>
          <w:ilvl w:val="1"/>
          <w:numId w:val="3"/>
        </w:numPr>
        <w:pBdr>
          <w:top w:val="nil"/>
          <w:left w:val="nil"/>
          <w:bottom w:val="nil"/>
          <w:right w:val="nil"/>
          <w:between w:val="nil"/>
        </w:pBdr>
        <w:tabs>
          <w:tab w:val="left" w:pos="1134"/>
        </w:tabs>
        <w:ind w:left="142" w:firstLine="709"/>
        <w:contextualSpacing/>
        <w:jc w:val="both"/>
        <w:rPr>
          <w:color w:val="000000"/>
          <w:sz w:val="24"/>
          <w:szCs w:val="24"/>
        </w:rPr>
      </w:pPr>
      <w:r w:rsidRPr="006743A6">
        <w:rPr>
          <w:color w:val="000000"/>
          <w:sz w:val="24"/>
          <w:szCs w:val="24"/>
        </w:rPr>
        <w:t xml:space="preserve">сертификат продукции собственного производства, выданный Белорусской торгово-промышленной палатой или ее унитарными предприятиями, или его копия, а также </w:t>
      </w:r>
      <w:r w:rsidRPr="006743A6">
        <w:rPr>
          <w:b/>
          <w:color w:val="000000"/>
          <w:sz w:val="24"/>
          <w:szCs w:val="24"/>
        </w:rPr>
        <w:t>письменное обязательство по форме</w:t>
      </w:r>
      <w:r w:rsidRPr="006743A6">
        <w:rPr>
          <w:color w:val="000000"/>
          <w:sz w:val="24"/>
          <w:szCs w:val="24"/>
        </w:rPr>
        <w:t xml:space="preserve"> </w:t>
      </w:r>
      <w:r w:rsidRPr="006743A6">
        <w:rPr>
          <w:b/>
          <w:color w:val="000000"/>
          <w:sz w:val="24"/>
          <w:szCs w:val="24"/>
        </w:rPr>
        <w:t xml:space="preserve">согласно </w:t>
      </w:r>
      <w:r w:rsidRPr="006743A6">
        <w:rPr>
          <w:b/>
          <w:color w:val="0000FF"/>
          <w:sz w:val="24"/>
          <w:szCs w:val="24"/>
          <w:u w:val="single"/>
        </w:rPr>
        <w:t xml:space="preserve">приложению 16 </w:t>
      </w:r>
      <w:r w:rsidRPr="006743A6">
        <w:rPr>
          <w:bCs/>
          <w:sz w:val="24"/>
          <w:szCs w:val="24"/>
        </w:rPr>
        <w:t>к настоящим аукционным документам</w:t>
      </w:r>
      <w:r w:rsidRPr="006743A6">
        <w:rPr>
          <w:b/>
          <w:color w:val="000000"/>
          <w:sz w:val="24"/>
          <w:szCs w:val="24"/>
        </w:rPr>
        <w:t xml:space="preserve"> </w:t>
      </w:r>
      <w:r w:rsidRPr="006743A6">
        <w:rPr>
          <w:bCs/>
          <w:color w:val="000000"/>
          <w:sz w:val="24"/>
          <w:szCs w:val="24"/>
        </w:rPr>
        <w:t>о</w:t>
      </w:r>
      <w:r w:rsidRPr="006743A6">
        <w:rPr>
          <w:b/>
          <w:color w:val="000000"/>
          <w:sz w:val="24"/>
          <w:szCs w:val="24"/>
        </w:rPr>
        <w:t xml:space="preserve"> </w:t>
      </w:r>
      <w:r w:rsidRPr="006743A6">
        <w:rPr>
          <w:bCs/>
          <w:color w:val="000000"/>
          <w:sz w:val="24"/>
          <w:szCs w:val="24"/>
        </w:rPr>
        <w:t>соблюдении при исполнении договора условий и критериев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 Беларусь от 17 декабря 2001 г. N 1817</w:t>
      </w:r>
      <w:r w:rsidRPr="006743A6">
        <w:rPr>
          <w:color w:val="000000"/>
          <w:sz w:val="24"/>
          <w:szCs w:val="24"/>
        </w:rPr>
        <w:t>;</w:t>
      </w:r>
    </w:p>
    <w:p w14:paraId="462E55EC" w14:textId="00EEB69A" w:rsidR="0032083D" w:rsidRPr="006743A6" w:rsidRDefault="0032083D" w:rsidP="0032083D">
      <w:pPr>
        <w:ind w:left="142" w:right="140" w:firstLine="709"/>
        <w:jc w:val="both"/>
        <w:rPr>
          <w:color w:val="000000"/>
          <w:sz w:val="24"/>
          <w:szCs w:val="24"/>
        </w:rPr>
      </w:pPr>
      <w:r w:rsidRPr="006743A6">
        <w:rPr>
          <w:color w:val="000000"/>
          <w:sz w:val="24"/>
          <w:szCs w:val="24"/>
        </w:rPr>
        <w:lastRenderedPageBreak/>
        <w:t xml:space="preserve">- для </w:t>
      </w:r>
      <w:r w:rsidRPr="006743A6">
        <w:rPr>
          <w:b/>
          <w:bCs/>
          <w:sz w:val="24"/>
          <w:szCs w:val="24"/>
          <w:u w:val="single"/>
        </w:rPr>
        <w:t>производимых участником</w:t>
      </w:r>
      <w:r w:rsidRPr="006743A6">
        <w:rPr>
          <w:sz w:val="24"/>
          <w:szCs w:val="24"/>
        </w:rPr>
        <w:t xml:space="preserve"> </w:t>
      </w:r>
      <w:r w:rsidRPr="006743A6">
        <w:rPr>
          <w:color w:val="000000"/>
          <w:sz w:val="24"/>
          <w:szCs w:val="24"/>
        </w:rPr>
        <w:t xml:space="preserve">товаров, происходящих из стран, которым в Республике Беларусь предоставляется национальный режим в сфере государственных закупок в соответствии с международными договорами Республики Беларусь, кроме товаров, происходящих из государств - членов Евразийского экономического союза, включенных в приложение 1 к Постановлению №395, - </w:t>
      </w:r>
      <w:r w:rsidRPr="006743A6">
        <w:rPr>
          <w:b/>
          <w:color w:val="000000"/>
          <w:sz w:val="24"/>
          <w:szCs w:val="24"/>
        </w:rPr>
        <w:t>письменное заявление по форме</w:t>
      </w:r>
      <w:r w:rsidRPr="006743A6">
        <w:rPr>
          <w:color w:val="000000"/>
          <w:sz w:val="24"/>
          <w:szCs w:val="24"/>
        </w:rPr>
        <w:t xml:space="preserve"> </w:t>
      </w:r>
      <w:r w:rsidRPr="006743A6">
        <w:rPr>
          <w:b/>
          <w:color w:val="4472C4" w:themeColor="accent5"/>
          <w:sz w:val="24"/>
          <w:szCs w:val="24"/>
          <w:u w:val="single"/>
        </w:rPr>
        <w:t>согласно приложению 17</w:t>
      </w:r>
      <w:r w:rsidRPr="006743A6">
        <w:rPr>
          <w:b/>
          <w:color w:val="4472C4" w:themeColor="accent5"/>
          <w:sz w:val="24"/>
          <w:szCs w:val="24"/>
        </w:rPr>
        <w:t xml:space="preserve"> </w:t>
      </w:r>
      <w:r w:rsidRPr="006743A6">
        <w:rPr>
          <w:color w:val="000000"/>
          <w:sz w:val="24"/>
          <w:szCs w:val="24"/>
        </w:rPr>
        <w:t>к настоящим аукционным документам о том, что участник является производителем предлагаемых им товаров, а также документ о происхождении товара, выдаваемый уполномоченными органами (организациями) этих государств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w:t>
      </w:r>
    </w:p>
    <w:p w14:paraId="7AA31AD1" w14:textId="77777777" w:rsidR="0032083D" w:rsidRPr="006743A6" w:rsidRDefault="0032083D" w:rsidP="0032083D">
      <w:pPr>
        <w:pBdr>
          <w:top w:val="nil"/>
          <w:left w:val="nil"/>
          <w:bottom w:val="nil"/>
          <w:right w:val="nil"/>
          <w:between w:val="nil"/>
        </w:pBdr>
        <w:ind w:left="142" w:firstLine="709"/>
        <w:jc w:val="both"/>
        <w:rPr>
          <w:b/>
          <w:color w:val="000000"/>
          <w:sz w:val="24"/>
          <w:szCs w:val="24"/>
        </w:rPr>
      </w:pPr>
      <w:r w:rsidRPr="006743A6">
        <w:rPr>
          <w:b/>
          <w:color w:val="000000"/>
          <w:sz w:val="24"/>
          <w:szCs w:val="24"/>
        </w:rPr>
        <w:t>в размере 25 процентов:</w:t>
      </w:r>
    </w:p>
    <w:p w14:paraId="5E48CD31" w14:textId="77777777" w:rsidR="0032083D" w:rsidRPr="006743A6" w:rsidRDefault="0032083D" w:rsidP="0032083D">
      <w:pPr>
        <w:pBdr>
          <w:top w:val="nil"/>
          <w:left w:val="nil"/>
          <w:bottom w:val="nil"/>
          <w:right w:val="nil"/>
          <w:between w:val="nil"/>
        </w:pBdr>
        <w:ind w:left="142" w:firstLine="709"/>
        <w:jc w:val="both"/>
        <w:rPr>
          <w:color w:val="000000"/>
          <w:sz w:val="24"/>
          <w:szCs w:val="24"/>
        </w:rPr>
      </w:pPr>
      <w:r w:rsidRPr="006743A6">
        <w:rPr>
          <w:color w:val="000000"/>
          <w:sz w:val="24"/>
          <w:szCs w:val="24"/>
        </w:rPr>
        <w:t xml:space="preserve">документ, подписанный руководителем организации Республики Беларусь, в которой численность инвалидов составляет не менее 50 процентов списочной численности работников, или уполномоченным им лицом </w:t>
      </w:r>
      <w:r w:rsidRPr="006743A6">
        <w:rPr>
          <w:b/>
          <w:bCs/>
          <w:color w:val="000000"/>
          <w:sz w:val="24"/>
          <w:szCs w:val="24"/>
        </w:rPr>
        <w:t>не ранее чем за пять рабочих дней</w:t>
      </w:r>
      <w:r w:rsidRPr="006743A6">
        <w:rPr>
          <w:color w:val="000000"/>
          <w:sz w:val="24"/>
          <w:szCs w:val="24"/>
        </w:rPr>
        <w:t xml:space="preserve"> до дня подачи предложения для участия в процедуре государственной закупки, с указанием общего количества работников, численности инвалидов, номеров удостоверений, подтверждающих инвалидность, и сроков их действия, </w:t>
      </w:r>
      <w:r w:rsidRPr="006743A6">
        <w:rPr>
          <w:b/>
          <w:bCs/>
          <w:color w:val="000000"/>
          <w:sz w:val="24"/>
          <w:szCs w:val="24"/>
        </w:rPr>
        <w:t>доли оплаты</w:t>
      </w:r>
      <w:r w:rsidRPr="006743A6">
        <w:rPr>
          <w:color w:val="000000"/>
          <w:sz w:val="24"/>
          <w:szCs w:val="24"/>
        </w:rPr>
        <w:t xml:space="preserve"> труда инвалидов в общем фонде оплаты труда (в процентном выражении) организации за три календарных месяца, предшествующих дате подачи предложения, а также сертификат продукции собственного производства, выданный Белорусской торгово-промышленной палатой или ее унитарными предприятиями, или его копия.</w:t>
      </w:r>
    </w:p>
    <w:p w14:paraId="29F4C803" w14:textId="77777777" w:rsidR="0032083D" w:rsidRPr="006743A6" w:rsidRDefault="0032083D" w:rsidP="0032083D">
      <w:pPr>
        <w:pBdr>
          <w:top w:val="nil"/>
          <w:left w:val="nil"/>
          <w:bottom w:val="nil"/>
          <w:right w:val="nil"/>
          <w:between w:val="nil"/>
        </w:pBdr>
        <w:ind w:left="142" w:firstLine="709"/>
        <w:jc w:val="both"/>
        <w:rPr>
          <w:color w:val="000000"/>
          <w:sz w:val="24"/>
          <w:szCs w:val="24"/>
        </w:rPr>
      </w:pPr>
      <w:r w:rsidRPr="006743A6">
        <w:rPr>
          <w:color w:val="000000"/>
          <w:sz w:val="24"/>
          <w:szCs w:val="24"/>
        </w:rPr>
        <w:t>При этом, доля оплаты труда инвалидов в общем фонде оплаты труда организации за три календарных месяца, предшествующих дате подачи предложения, должна составлять не менее 20 процентов;</w:t>
      </w:r>
    </w:p>
    <w:p w14:paraId="2EA9F48E" w14:textId="77777777" w:rsidR="0032083D" w:rsidRPr="006743A6" w:rsidRDefault="0032083D" w:rsidP="0032083D">
      <w:pPr>
        <w:pBdr>
          <w:top w:val="nil"/>
          <w:left w:val="nil"/>
          <w:bottom w:val="nil"/>
          <w:right w:val="nil"/>
          <w:between w:val="nil"/>
        </w:pBdr>
        <w:ind w:left="142" w:firstLine="709"/>
        <w:jc w:val="both"/>
        <w:rPr>
          <w:color w:val="000000"/>
          <w:sz w:val="24"/>
          <w:szCs w:val="24"/>
        </w:rPr>
      </w:pPr>
    </w:p>
    <w:p w14:paraId="4917C0C7" w14:textId="77777777" w:rsidR="0032083D" w:rsidRPr="006743A6" w:rsidRDefault="0032083D" w:rsidP="0032083D">
      <w:pPr>
        <w:pBdr>
          <w:top w:val="nil"/>
          <w:left w:val="nil"/>
          <w:bottom w:val="nil"/>
          <w:right w:val="nil"/>
          <w:between w:val="nil"/>
        </w:pBdr>
        <w:ind w:left="142" w:firstLine="709"/>
        <w:jc w:val="both"/>
        <w:rPr>
          <w:color w:val="000000"/>
          <w:sz w:val="24"/>
          <w:szCs w:val="24"/>
        </w:rPr>
      </w:pPr>
      <w:r w:rsidRPr="006743A6">
        <w:rPr>
          <w:color w:val="000000"/>
          <w:sz w:val="24"/>
          <w:szCs w:val="24"/>
        </w:rPr>
        <w:t>При предложении товара с комплектующими, а также в виде набора (комплекта), содержащихся в спецификации и/или листе технической комплектации, в сертификатах должен быть указан товар с этими комплектующими, составляющими наборами (комплектами).</w:t>
      </w:r>
    </w:p>
    <w:p w14:paraId="2F4B804A" w14:textId="77777777" w:rsidR="0032083D" w:rsidRPr="006743A6" w:rsidRDefault="0032083D" w:rsidP="0032083D">
      <w:pPr>
        <w:pBdr>
          <w:top w:val="nil"/>
          <w:left w:val="nil"/>
          <w:bottom w:val="nil"/>
          <w:right w:val="nil"/>
          <w:between w:val="nil"/>
        </w:pBdr>
        <w:ind w:left="142" w:firstLine="709"/>
        <w:jc w:val="both"/>
        <w:rPr>
          <w:color w:val="000000"/>
          <w:sz w:val="24"/>
          <w:szCs w:val="24"/>
          <w:shd w:val="clear" w:color="auto" w:fill="FF9900"/>
        </w:rPr>
      </w:pPr>
      <w:r w:rsidRPr="006743A6">
        <w:rPr>
          <w:color w:val="000000"/>
          <w:sz w:val="24"/>
          <w:szCs w:val="24"/>
        </w:rPr>
        <w:t xml:space="preserve">Наименования товаров, содержащиеся в данных сертификатах, должны соответствовать наименованиям товаров, указанным в спецификации, листе технической комплектации (при его наличии), регистрационном удостоверении Министерства здравоохранения Республики Беларусь (регистрационном удостоверении, выданном в рамках ЕАЭС) или </w:t>
      </w:r>
      <w:r w:rsidRPr="006743A6">
        <w:rPr>
          <w:b/>
          <w:color w:val="000000"/>
          <w:sz w:val="24"/>
          <w:szCs w:val="24"/>
        </w:rPr>
        <w:t>сведениям из государственного реестра медицинской техники и изделий медицинского назначения Республики Беларусь (сведениям из единого реестра медицинских изделий, зарегистрированных в рамках ЕАЭС),</w:t>
      </w:r>
      <w:r w:rsidRPr="006743A6">
        <w:rPr>
          <w:color w:val="000000"/>
          <w:sz w:val="24"/>
          <w:szCs w:val="24"/>
        </w:rPr>
        <w:t xml:space="preserve"> </w:t>
      </w:r>
      <w:r w:rsidRPr="006743A6">
        <w:rPr>
          <w:bCs/>
          <w:color w:val="000000"/>
          <w:sz w:val="24"/>
          <w:szCs w:val="24"/>
        </w:rPr>
        <w:t>или</w:t>
      </w:r>
      <w:r w:rsidRPr="006743A6">
        <w:rPr>
          <w:b/>
          <w:color w:val="000000"/>
          <w:sz w:val="24"/>
          <w:szCs w:val="24"/>
        </w:rPr>
        <w:t xml:space="preserve"> </w:t>
      </w:r>
      <w:r w:rsidRPr="006743A6">
        <w:rPr>
          <w:bCs/>
          <w:color w:val="000000"/>
          <w:sz w:val="24"/>
          <w:szCs w:val="24"/>
        </w:rPr>
        <w:t>в</w:t>
      </w:r>
      <w:r w:rsidRPr="006743A6">
        <w:rPr>
          <w:b/>
          <w:color w:val="000000"/>
          <w:sz w:val="24"/>
          <w:szCs w:val="24"/>
        </w:rPr>
        <w:t xml:space="preserve"> </w:t>
      </w:r>
      <w:r w:rsidRPr="006743A6">
        <w:rPr>
          <w:sz w:val="24"/>
          <w:szCs w:val="24"/>
          <w:shd w:val="clear" w:color="auto" w:fill="FFFFFF"/>
        </w:rPr>
        <w:t>договоре на проведение комплекса предварительных технических работ,</w:t>
      </w:r>
      <w:r w:rsidRPr="006743A6">
        <w:rPr>
          <w:color w:val="000000"/>
          <w:sz w:val="24"/>
          <w:szCs w:val="24"/>
        </w:rPr>
        <w:t xml:space="preserve"> в том числе содержать ГОСТ, ТУ и изменения к ним (при их наличии). </w:t>
      </w:r>
    </w:p>
    <w:p w14:paraId="7E85633B" w14:textId="77777777" w:rsidR="0032083D" w:rsidRPr="006743A6" w:rsidRDefault="0032083D" w:rsidP="0032083D">
      <w:pPr>
        <w:ind w:left="142" w:firstLine="709"/>
        <w:rPr>
          <w:b/>
          <w:color w:val="000000"/>
          <w:sz w:val="24"/>
          <w:szCs w:val="24"/>
        </w:rPr>
      </w:pPr>
      <w:r w:rsidRPr="006743A6">
        <w:rPr>
          <w:color w:val="000000"/>
          <w:sz w:val="24"/>
          <w:szCs w:val="24"/>
        </w:rPr>
        <w:t xml:space="preserve">            14.6.</w:t>
      </w:r>
      <w:r w:rsidRPr="006743A6">
        <w:rPr>
          <w:b/>
          <w:color w:val="000000"/>
          <w:sz w:val="24"/>
          <w:szCs w:val="24"/>
        </w:rPr>
        <w:t xml:space="preserve"> документ о происхождении товара подтверждающий страну происхождения товара:</w:t>
      </w:r>
    </w:p>
    <w:p w14:paraId="5E3CD228" w14:textId="77777777" w:rsidR="0032083D" w:rsidRPr="006743A6" w:rsidRDefault="0032083D" w:rsidP="0032083D">
      <w:pPr>
        <w:numPr>
          <w:ilvl w:val="0"/>
          <w:numId w:val="3"/>
        </w:numPr>
        <w:pBdr>
          <w:top w:val="nil"/>
          <w:left w:val="nil"/>
          <w:bottom w:val="nil"/>
          <w:right w:val="nil"/>
          <w:between w:val="nil"/>
        </w:pBdr>
        <w:tabs>
          <w:tab w:val="left" w:pos="1134"/>
        </w:tabs>
        <w:ind w:left="142" w:firstLine="709"/>
        <w:contextualSpacing/>
        <w:jc w:val="both"/>
        <w:rPr>
          <w:sz w:val="24"/>
          <w:szCs w:val="24"/>
        </w:rPr>
      </w:pPr>
      <w:r w:rsidRPr="006743A6">
        <w:rPr>
          <w:sz w:val="24"/>
          <w:szCs w:val="24"/>
        </w:rPr>
        <w:t>для товаров, происходящих из Республики Беларусь, указанных в приложении 1 к Постановлению №206 и не включенных в перечень согласно приложению 2 к Постановлению №206, один из следующих документов:</w:t>
      </w:r>
    </w:p>
    <w:p w14:paraId="5E572EF5" w14:textId="77777777" w:rsidR="0032083D" w:rsidRPr="006743A6" w:rsidRDefault="0032083D" w:rsidP="0032083D">
      <w:pPr>
        <w:numPr>
          <w:ilvl w:val="1"/>
          <w:numId w:val="3"/>
        </w:numPr>
        <w:pBdr>
          <w:top w:val="nil"/>
          <w:left w:val="nil"/>
          <w:bottom w:val="nil"/>
          <w:right w:val="nil"/>
          <w:between w:val="nil"/>
        </w:pBdr>
        <w:tabs>
          <w:tab w:val="left" w:pos="1134"/>
        </w:tabs>
        <w:ind w:left="142" w:firstLine="709"/>
        <w:contextualSpacing/>
        <w:jc w:val="both"/>
        <w:rPr>
          <w:color w:val="000000"/>
          <w:sz w:val="24"/>
          <w:szCs w:val="24"/>
        </w:rPr>
      </w:pPr>
      <w:r w:rsidRPr="006743A6">
        <w:rPr>
          <w:color w:val="000000"/>
          <w:sz w:val="24"/>
          <w:szCs w:val="24"/>
        </w:rPr>
        <w:t>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14:paraId="51B15275" w14:textId="77777777" w:rsidR="0032083D" w:rsidRPr="006743A6" w:rsidRDefault="0032083D" w:rsidP="0032083D">
      <w:pPr>
        <w:numPr>
          <w:ilvl w:val="1"/>
          <w:numId w:val="3"/>
        </w:numPr>
        <w:pBdr>
          <w:top w:val="nil"/>
          <w:left w:val="nil"/>
          <w:bottom w:val="nil"/>
          <w:right w:val="nil"/>
          <w:between w:val="nil"/>
        </w:pBdr>
        <w:tabs>
          <w:tab w:val="left" w:pos="1134"/>
        </w:tabs>
        <w:ind w:left="142" w:firstLine="709"/>
        <w:contextualSpacing/>
        <w:jc w:val="both"/>
        <w:rPr>
          <w:color w:val="000000"/>
          <w:sz w:val="24"/>
          <w:szCs w:val="24"/>
        </w:rPr>
      </w:pPr>
      <w:r w:rsidRPr="006743A6">
        <w:rPr>
          <w:color w:val="000000"/>
          <w:sz w:val="24"/>
          <w:szCs w:val="24"/>
        </w:rPr>
        <w:t xml:space="preserve">сертификат продукции собственного производства, выданный Белорусской торгово-промышленной палатой или унитарными предприятиями Белорусской торгово-промышленной </w:t>
      </w:r>
      <w:r w:rsidRPr="006743A6">
        <w:rPr>
          <w:color w:val="000000"/>
          <w:sz w:val="24"/>
          <w:szCs w:val="24"/>
        </w:rPr>
        <w:lastRenderedPageBreak/>
        <w:t>палаты, их представительствами и филиалами, или его копия. В случае представления указанного документа участником, не являющимся производителем товара, предлагаемого в процедуре государственной закупки, также представляется документ (договор, доверенность или иной документ), подтверждающий правомочие на использование такого сертификата участником;</w:t>
      </w:r>
    </w:p>
    <w:p w14:paraId="1AB52A19" w14:textId="77777777" w:rsidR="0032083D" w:rsidRPr="006743A6" w:rsidRDefault="0032083D" w:rsidP="0032083D">
      <w:pPr>
        <w:ind w:left="142" w:right="140" w:firstLine="709"/>
        <w:jc w:val="both"/>
        <w:rPr>
          <w:sz w:val="24"/>
          <w:szCs w:val="24"/>
        </w:rPr>
      </w:pPr>
      <w:r w:rsidRPr="006743A6">
        <w:rPr>
          <w:sz w:val="24"/>
          <w:szCs w:val="24"/>
        </w:rPr>
        <w:t>- для товаров, происходящих из стран, которым в Республике Беларусь предоставляется национальный режим в сфере государственных закупок в соответствии с международными договорами Республики Беларусь, указанных в приложении 1 к Постановлению №206, кроме товаров, происходящих из государств - членов Евразийского экономического союза, включенных в приложение 2 к Постановлению №206, - документ о происхождении товара, выдаваемый уполномоченными органами (организациями) этих государств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w:t>
      </w:r>
    </w:p>
    <w:p w14:paraId="331CC185" w14:textId="3B9DECB1" w:rsidR="0032083D" w:rsidRPr="006743A6" w:rsidRDefault="0032083D" w:rsidP="0032083D">
      <w:pPr>
        <w:ind w:right="140" w:firstLine="851"/>
        <w:jc w:val="both"/>
        <w:rPr>
          <w:sz w:val="24"/>
          <w:szCs w:val="24"/>
        </w:rPr>
      </w:pPr>
      <w:r w:rsidRPr="006743A6">
        <w:rPr>
          <w:color w:val="000000"/>
          <w:sz w:val="24"/>
          <w:szCs w:val="24"/>
        </w:rPr>
        <w:t xml:space="preserve">14.7. заявление участника </w:t>
      </w:r>
      <w:r w:rsidRPr="006743A6">
        <w:rPr>
          <w:b/>
          <w:color w:val="000000"/>
          <w:sz w:val="24"/>
          <w:szCs w:val="24"/>
        </w:rPr>
        <w:t xml:space="preserve">по форме согласно </w:t>
      </w:r>
      <w:r w:rsidRPr="006743A6">
        <w:rPr>
          <w:b/>
          <w:sz w:val="24"/>
          <w:szCs w:val="24"/>
        </w:rPr>
        <w:t>приложению 1</w:t>
      </w:r>
      <w:r w:rsidR="00B17499" w:rsidRPr="006743A6">
        <w:rPr>
          <w:b/>
          <w:sz w:val="24"/>
          <w:szCs w:val="24"/>
        </w:rPr>
        <w:t>8</w:t>
      </w:r>
      <w:r w:rsidRPr="006743A6">
        <w:rPr>
          <w:b/>
          <w:sz w:val="24"/>
          <w:szCs w:val="24"/>
        </w:rPr>
        <w:t xml:space="preserve"> </w:t>
      </w:r>
      <w:r w:rsidRPr="006743A6">
        <w:rPr>
          <w:sz w:val="24"/>
          <w:szCs w:val="24"/>
        </w:rPr>
        <w:t xml:space="preserve"> </w:t>
      </w:r>
      <w:r w:rsidRPr="006743A6">
        <w:rPr>
          <w:color w:val="000000"/>
          <w:sz w:val="24"/>
          <w:szCs w:val="24"/>
        </w:rPr>
        <w:t>к настоящим аукционным документам о том, что он соответствует требованиям части третьей подпункта 1.7 пункта 1 Постановления №395</w:t>
      </w:r>
    </w:p>
    <w:p w14:paraId="5A262992" w14:textId="453F625B" w:rsidR="006A6DF2" w:rsidRPr="006743A6" w:rsidRDefault="006A6DF2" w:rsidP="0032083D">
      <w:pPr>
        <w:ind w:left="142" w:right="140" w:firstLine="709"/>
        <w:jc w:val="both"/>
        <w:rPr>
          <w:b/>
          <w:sz w:val="24"/>
          <w:szCs w:val="24"/>
        </w:rPr>
      </w:pPr>
    </w:p>
    <w:p w14:paraId="5C0C5C60" w14:textId="77777777" w:rsidR="006A6DF2" w:rsidRDefault="006A6DF2" w:rsidP="006A6DF2">
      <w:pPr>
        <w:pBdr>
          <w:top w:val="nil"/>
          <w:left w:val="nil"/>
          <w:bottom w:val="nil"/>
          <w:right w:val="nil"/>
          <w:between w:val="nil"/>
        </w:pBdr>
        <w:ind w:left="142" w:right="140"/>
        <w:jc w:val="center"/>
        <w:outlineLvl w:val="0"/>
        <w:rPr>
          <w:b/>
          <w:sz w:val="24"/>
          <w:szCs w:val="24"/>
        </w:rPr>
      </w:pPr>
      <w:r w:rsidRPr="006743A6">
        <w:rPr>
          <w:b/>
          <w:sz w:val="24"/>
          <w:szCs w:val="24"/>
        </w:rPr>
        <w:t>ГЛАВА 3</w:t>
      </w:r>
      <w:r w:rsidRPr="006743A6">
        <w:rPr>
          <w:b/>
          <w:sz w:val="24"/>
          <w:szCs w:val="24"/>
        </w:rPr>
        <w:br/>
        <w:t>ПОРЯДОК РАЗЪЯСНЕНИЯ И ИЗМЕНЕНИЯ АУКЦИОННЫХ ДОКУМЕНТОВ</w:t>
      </w:r>
    </w:p>
    <w:p w14:paraId="15B0AF32" w14:textId="77777777" w:rsidR="00447CBA" w:rsidRPr="006743A6" w:rsidRDefault="00447CBA" w:rsidP="006A6DF2">
      <w:pPr>
        <w:pBdr>
          <w:top w:val="nil"/>
          <w:left w:val="nil"/>
          <w:bottom w:val="nil"/>
          <w:right w:val="nil"/>
          <w:between w:val="nil"/>
        </w:pBdr>
        <w:ind w:left="142" w:right="140"/>
        <w:jc w:val="center"/>
        <w:outlineLvl w:val="0"/>
        <w:rPr>
          <w:b/>
          <w:sz w:val="24"/>
          <w:szCs w:val="24"/>
        </w:rPr>
      </w:pPr>
    </w:p>
    <w:p w14:paraId="6140A318" w14:textId="77777777" w:rsidR="006A6DF2" w:rsidRPr="006743A6" w:rsidRDefault="006A6DF2" w:rsidP="006A6DF2">
      <w:pPr>
        <w:ind w:firstLine="720"/>
        <w:rPr>
          <w:sz w:val="24"/>
          <w:szCs w:val="24"/>
        </w:rPr>
      </w:pPr>
      <w:r w:rsidRPr="006743A6">
        <w:rPr>
          <w:sz w:val="24"/>
          <w:szCs w:val="24"/>
        </w:rPr>
        <w:t>15. Участник электронного аукциона, любое юридическое или физическое лицо, в том числе индивидуальный предприниматель, не позднее пяти календарных дней до истечения срока для подготовки и подачи предложений вправе с использованием инструментария ЭТП обратиться к организатору, с запросом о разъяснении аукционных документов.</w:t>
      </w:r>
    </w:p>
    <w:p w14:paraId="07BDAFDB" w14:textId="77777777" w:rsidR="006A6DF2" w:rsidRPr="006743A6" w:rsidRDefault="006A6DF2" w:rsidP="006A6DF2">
      <w:pPr>
        <w:pBdr>
          <w:top w:val="nil"/>
          <w:left w:val="nil"/>
          <w:bottom w:val="nil"/>
          <w:right w:val="nil"/>
          <w:between w:val="nil"/>
        </w:pBdr>
        <w:ind w:right="140" w:firstLine="720"/>
        <w:jc w:val="both"/>
        <w:rPr>
          <w:color w:val="000000"/>
          <w:sz w:val="24"/>
          <w:szCs w:val="24"/>
        </w:rPr>
      </w:pPr>
      <w:r w:rsidRPr="006743A6">
        <w:rPr>
          <w:color w:val="000000"/>
          <w:sz w:val="24"/>
          <w:szCs w:val="24"/>
        </w:rPr>
        <w:t>Содержание запроса о разъяснении аукционных документов и ответ на него (без указания лица, направившего запрос) организатор размещает на электронной торговой площадке не позднее, чем за три календарных дня до истечения срока для подготовки и подачи предложений.</w:t>
      </w:r>
    </w:p>
    <w:p w14:paraId="131019C3" w14:textId="77777777" w:rsidR="006A6DF2" w:rsidRPr="006743A6" w:rsidRDefault="006A6DF2" w:rsidP="006A6DF2">
      <w:pPr>
        <w:pBdr>
          <w:top w:val="nil"/>
          <w:left w:val="nil"/>
          <w:bottom w:val="nil"/>
          <w:right w:val="nil"/>
          <w:between w:val="nil"/>
        </w:pBdr>
        <w:ind w:right="140" w:firstLine="720"/>
        <w:jc w:val="both"/>
        <w:rPr>
          <w:color w:val="000000"/>
          <w:sz w:val="24"/>
          <w:szCs w:val="24"/>
        </w:rPr>
      </w:pPr>
      <w:r w:rsidRPr="006743A6">
        <w:rPr>
          <w:color w:val="000000"/>
          <w:sz w:val="24"/>
          <w:szCs w:val="24"/>
        </w:rPr>
        <w:t xml:space="preserve">16. Организатор вправе по собственной инициативе либо по запросу юридического или физического лица, в том числе индивидуального предпринимателя, изменить и (или) дополнить аукционные документы до истечения срока для подготовки и подачи предложений, за исключением предмета государственной закупки и требований к предмету государственной закупки, требований к участникам и увеличения размера аукционного обеспечения. При этом срок для подготовки и подачи предложений продлевается, чтобы со дня размещения таких изменений и (или) дополнений этот срок составлял не менее десяти календарных дней, а при проведении повторного электронного аукциона или электронного аукциона в случае, если ориентировочная стоимость государственной закупки не превышает 3000 базовых величин, - не менее пяти рабочих дней. </w:t>
      </w:r>
    </w:p>
    <w:p w14:paraId="6BB8FFF7" w14:textId="77777777" w:rsidR="006A6DF2" w:rsidRPr="006743A6" w:rsidRDefault="006A6DF2" w:rsidP="006A6DF2">
      <w:pPr>
        <w:pBdr>
          <w:top w:val="nil"/>
          <w:left w:val="nil"/>
          <w:bottom w:val="nil"/>
          <w:right w:val="nil"/>
          <w:between w:val="nil"/>
        </w:pBdr>
        <w:ind w:left="142" w:right="140"/>
        <w:rPr>
          <w:color w:val="000000"/>
          <w:sz w:val="24"/>
          <w:szCs w:val="24"/>
        </w:rPr>
      </w:pPr>
    </w:p>
    <w:p w14:paraId="3340946D" w14:textId="77777777" w:rsidR="006A6DF2" w:rsidRDefault="006A6DF2" w:rsidP="006A6DF2">
      <w:pPr>
        <w:pBdr>
          <w:top w:val="nil"/>
          <w:left w:val="nil"/>
          <w:bottom w:val="nil"/>
          <w:right w:val="nil"/>
          <w:between w:val="nil"/>
        </w:pBdr>
        <w:ind w:left="142" w:right="140"/>
        <w:jc w:val="center"/>
        <w:outlineLvl w:val="0"/>
        <w:rPr>
          <w:b/>
          <w:sz w:val="24"/>
          <w:szCs w:val="24"/>
        </w:rPr>
      </w:pPr>
      <w:r w:rsidRPr="006743A6">
        <w:rPr>
          <w:b/>
          <w:sz w:val="24"/>
          <w:szCs w:val="24"/>
        </w:rPr>
        <w:t xml:space="preserve">ГЛАВА 4 </w:t>
      </w:r>
      <w:r w:rsidRPr="006743A6">
        <w:rPr>
          <w:b/>
          <w:sz w:val="24"/>
          <w:szCs w:val="24"/>
        </w:rPr>
        <w:br/>
        <w:t>РАССМОТРЕНИЕ ПРЕДЛОЖЕНИЙ</w:t>
      </w:r>
    </w:p>
    <w:p w14:paraId="09798359" w14:textId="77777777" w:rsidR="00447CBA" w:rsidRPr="006743A6" w:rsidRDefault="00447CBA" w:rsidP="006A6DF2">
      <w:pPr>
        <w:pBdr>
          <w:top w:val="nil"/>
          <w:left w:val="nil"/>
          <w:bottom w:val="nil"/>
          <w:right w:val="nil"/>
          <w:between w:val="nil"/>
        </w:pBdr>
        <w:ind w:left="142" w:right="140"/>
        <w:jc w:val="center"/>
        <w:outlineLvl w:val="0"/>
        <w:rPr>
          <w:b/>
          <w:sz w:val="24"/>
          <w:szCs w:val="24"/>
        </w:rPr>
      </w:pPr>
    </w:p>
    <w:p w14:paraId="4F8AF070" w14:textId="77777777" w:rsidR="006A6DF2" w:rsidRPr="006743A6" w:rsidRDefault="006A6DF2" w:rsidP="006A6DF2">
      <w:pPr>
        <w:tabs>
          <w:tab w:val="left" w:pos="1134"/>
        </w:tabs>
        <w:autoSpaceDE w:val="0"/>
        <w:autoSpaceDN w:val="0"/>
        <w:adjustRightInd w:val="0"/>
        <w:ind w:left="142" w:firstLine="709"/>
        <w:jc w:val="both"/>
        <w:rPr>
          <w:color w:val="000000"/>
          <w:sz w:val="24"/>
          <w:szCs w:val="24"/>
        </w:rPr>
      </w:pPr>
      <w:r w:rsidRPr="006743A6">
        <w:rPr>
          <w:color w:val="000000"/>
          <w:sz w:val="24"/>
          <w:szCs w:val="24"/>
        </w:rPr>
        <w:t xml:space="preserve">17. Организатор осуществляет рассмотрение первых разделов аукционных предложений участников на соответствие аукционным документам. Для рассмотрения первых разделов предложений </w:t>
      </w:r>
      <w:r w:rsidRPr="006743A6">
        <w:rPr>
          <w:sz w:val="24"/>
          <w:szCs w:val="24"/>
        </w:rPr>
        <w:t>организатор привлекает экспертов</w:t>
      </w:r>
      <w:r w:rsidRPr="006743A6">
        <w:rPr>
          <w:color w:val="000000"/>
          <w:sz w:val="24"/>
          <w:szCs w:val="24"/>
        </w:rPr>
        <w:t xml:space="preserve">. Оценка предложений участников электронного аукциона на соответствие предмету закупки осуществляется согласно </w:t>
      </w:r>
      <w:r w:rsidRPr="006743A6">
        <w:rPr>
          <w:b/>
          <w:bCs/>
          <w:color w:val="000000"/>
          <w:sz w:val="24"/>
          <w:szCs w:val="24"/>
        </w:rPr>
        <w:t>приложению 8</w:t>
      </w:r>
      <w:r w:rsidRPr="006743A6">
        <w:rPr>
          <w:color w:val="000000"/>
          <w:sz w:val="24"/>
          <w:szCs w:val="24"/>
        </w:rPr>
        <w:t xml:space="preserve"> к настоящим аукционным документам.</w:t>
      </w:r>
    </w:p>
    <w:p w14:paraId="2036E689" w14:textId="77777777" w:rsidR="006A6DF2" w:rsidRPr="006743A6" w:rsidRDefault="006A6DF2" w:rsidP="006A6DF2">
      <w:pPr>
        <w:numPr>
          <w:ilvl w:val="0"/>
          <w:numId w:val="33"/>
        </w:numPr>
        <w:pBdr>
          <w:top w:val="nil"/>
          <w:left w:val="nil"/>
          <w:bottom w:val="nil"/>
          <w:right w:val="nil"/>
          <w:between w:val="nil"/>
        </w:pBdr>
        <w:tabs>
          <w:tab w:val="left" w:pos="1134"/>
        </w:tabs>
        <w:ind w:left="142" w:right="140" w:firstLine="709"/>
        <w:contextualSpacing/>
        <w:jc w:val="both"/>
        <w:rPr>
          <w:color w:val="000000"/>
          <w:sz w:val="24"/>
          <w:szCs w:val="24"/>
        </w:rPr>
      </w:pPr>
      <w:r w:rsidRPr="006743A6">
        <w:rPr>
          <w:color w:val="000000"/>
          <w:sz w:val="24"/>
          <w:szCs w:val="24"/>
        </w:rPr>
        <w:t xml:space="preserve">Посредством электронной торговой площадки организатор </w:t>
      </w:r>
      <w:r w:rsidRPr="006743A6">
        <w:rPr>
          <w:b/>
          <w:color w:val="000000"/>
          <w:sz w:val="24"/>
          <w:szCs w:val="24"/>
        </w:rPr>
        <w:t xml:space="preserve">может </w:t>
      </w:r>
      <w:r w:rsidRPr="006743A6">
        <w:rPr>
          <w:color w:val="000000"/>
          <w:sz w:val="24"/>
          <w:szCs w:val="24"/>
        </w:rPr>
        <w:t xml:space="preserve">обратиться к участнику с запросом о разъяснении первого раздела предложения, но не вправе допускать внесения в него изменений и (или) дополнений. Участник посредством электронной торговой площадки размещает ответ на запрос </w:t>
      </w:r>
      <w:r w:rsidRPr="006743A6">
        <w:rPr>
          <w:b/>
          <w:color w:val="000000"/>
          <w:sz w:val="24"/>
          <w:szCs w:val="24"/>
        </w:rPr>
        <w:t>не позднее двух рабочих дней</w:t>
      </w:r>
      <w:r w:rsidRPr="006743A6">
        <w:rPr>
          <w:color w:val="000000"/>
          <w:sz w:val="24"/>
          <w:szCs w:val="24"/>
        </w:rPr>
        <w:t>, следующих за днем размещения запроса.</w:t>
      </w:r>
      <w:r w:rsidRPr="006743A6">
        <w:rPr>
          <w:sz w:val="24"/>
          <w:szCs w:val="24"/>
        </w:rPr>
        <w:t xml:space="preserve"> </w:t>
      </w:r>
      <w:r w:rsidRPr="006743A6">
        <w:rPr>
          <w:color w:val="000000"/>
          <w:sz w:val="24"/>
          <w:szCs w:val="24"/>
        </w:rPr>
        <w:t xml:space="preserve">При этом ответ на запрос не должен содержать сведения, идентифицирующие участника, а также вносить изменения и (или) дополнения в предложение, </w:t>
      </w:r>
      <w:r w:rsidRPr="006743A6">
        <w:rPr>
          <w:color w:val="000000"/>
          <w:sz w:val="24"/>
          <w:szCs w:val="24"/>
        </w:rPr>
        <w:lastRenderedPageBreak/>
        <w:t>за исключением исправления ошибок, включая арифметические, и (или) устранения неточностей по предложению организатора.</w:t>
      </w:r>
    </w:p>
    <w:p w14:paraId="7536D42F"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743A6">
        <w:rPr>
          <w:color w:val="000000"/>
          <w:sz w:val="24"/>
          <w:szCs w:val="24"/>
        </w:rPr>
        <w:t>Организатор отклоняет предложение если:</w:t>
      </w:r>
    </w:p>
    <w:p w14:paraId="5376F4AD" w14:textId="77777777" w:rsidR="006A6DF2" w:rsidRPr="006743A6" w:rsidRDefault="006A6DF2" w:rsidP="006A6DF2">
      <w:pPr>
        <w:pBdr>
          <w:top w:val="nil"/>
          <w:left w:val="nil"/>
          <w:bottom w:val="nil"/>
          <w:right w:val="nil"/>
          <w:between w:val="nil"/>
        </w:pBdr>
        <w:tabs>
          <w:tab w:val="left" w:pos="1134"/>
        </w:tabs>
        <w:ind w:left="142" w:right="140" w:firstLine="709"/>
        <w:contextualSpacing/>
        <w:jc w:val="both"/>
        <w:rPr>
          <w:color w:val="000000"/>
          <w:sz w:val="24"/>
          <w:szCs w:val="24"/>
        </w:rPr>
      </w:pPr>
      <w:r w:rsidRPr="006743A6">
        <w:rPr>
          <w:color w:val="000000"/>
          <w:sz w:val="24"/>
          <w:szCs w:val="24"/>
        </w:rPr>
        <w:t>- первый раздел предложения не отвечает требованиям аукционных документов;</w:t>
      </w:r>
    </w:p>
    <w:p w14:paraId="15957661" w14:textId="77777777" w:rsidR="006A6DF2" w:rsidRPr="006743A6" w:rsidRDefault="006A6DF2" w:rsidP="006A6DF2">
      <w:pPr>
        <w:pBdr>
          <w:top w:val="nil"/>
          <w:left w:val="nil"/>
          <w:bottom w:val="nil"/>
          <w:right w:val="nil"/>
          <w:between w:val="nil"/>
        </w:pBdr>
        <w:tabs>
          <w:tab w:val="left" w:pos="1134"/>
        </w:tabs>
        <w:ind w:left="142" w:right="140" w:firstLine="709"/>
        <w:contextualSpacing/>
        <w:jc w:val="both"/>
        <w:rPr>
          <w:color w:val="000000"/>
          <w:sz w:val="24"/>
          <w:szCs w:val="24"/>
        </w:rPr>
      </w:pPr>
      <w:r w:rsidRPr="006743A6">
        <w:rPr>
          <w:color w:val="000000"/>
          <w:sz w:val="24"/>
          <w:szCs w:val="24"/>
        </w:rPr>
        <w:t>- первый раздел предложения содержит документы и (или) сведения, идентифицирующие участника;</w:t>
      </w:r>
    </w:p>
    <w:p w14:paraId="21EB1F70" w14:textId="77777777" w:rsidR="006A6DF2" w:rsidRPr="006743A6" w:rsidRDefault="006A6DF2" w:rsidP="006A6DF2">
      <w:pPr>
        <w:pBdr>
          <w:top w:val="nil"/>
          <w:left w:val="nil"/>
          <w:bottom w:val="nil"/>
          <w:right w:val="nil"/>
          <w:between w:val="nil"/>
        </w:pBdr>
        <w:tabs>
          <w:tab w:val="left" w:pos="1134"/>
        </w:tabs>
        <w:ind w:left="142" w:right="140" w:firstLine="709"/>
        <w:contextualSpacing/>
        <w:jc w:val="both"/>
        <w:rPr>
          <w:color w:val="000000"/>
          <w:sz w:val="24"/>
          <w:szCs w:val="24"/>
        </w:rPr>
      </w:pPr>
      <w:r w:rsidRPr="006743A6">
        <w:rPr>
          <w:color w:val="000000"/>
          <w:sz w:val="24"/>
          <w:szCs w:val="24"/>
        </w:rPr>
        <w:t>- участник, представивший его, отказался исправить выявленные в нем ошибки, включая арифметические, и (или) устранить неточности по предложению организатора;</w:t>
      </w:r>
    </w:p>
    <w:p w14:paraId="5421C801" w14:textId="77777777" w:rsidR="006A6DF2" w:rsidRPr="006743A6" w:rsidRDefault="006A6DF2" w:rsidP="006A6DF2">
      <w:p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 xml:space="preserve">- участник, представивший его, направил недостоверные документы и (или) сведения., </w:t>
      </w:r>
    </w:p>
    <w:p w14:paraId="2F02B0AC"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w:t>
      </w:r>
    </w:p>
    <w:p w14:paraId="154075F4" w14:textId="77777777" w:rsidR="006A6DF2" w:rsidRDefault="006A6DF2" w:rsidP="006A6DF2">
      <w:pPr>
        <w:pBdr>
          <w:top w:val="nil"/>
          <w:left w:val="nil"/>
          <w:bottom w:val="nil"/>
          <w:right w:val="nil"/>
          <w:between w:val="nil"/>
        </w:pBdr>
        <w:ind w:left="142" w:right="140"/>
        <w:jc w:val="center"/>
        <w:outlineLvl w:val="0"/>
        <w:rPr>
          <w:b/>
          <w:sz w:val="24"/>
          <w:szCs w:val="24"/>
        </w:rPr>
      </w:pPr>
      <w:r w:rsidRPr="006743A6">
        <w:rPr>
          <w:b/>
          <w:sz w:val="24"/>
          <w:szCs w:val="24"/>
        </w:rPr>
        <w:t xml:space="preserve">ГЛАВА 5 </w:t>
      </w:r>
      <w:r w:rsidRPr="006743A6">
        <w:rPr>
          <w:b/>
          <w:sz w:val="24"/>
          <w:szCs w:val="24"/>
        </w:rPr>
        <w:br/>
        <w:t>ПРОВЕДЕНИЕ ТОРГОВ</w:t>
      </w:r>
    </w:p>
    <w:p w14:paraId="69CB9A53" w14:textId="77777777" w:rsidR="00447CBA" w:rsidRPr="006743A6" w:rsidRDefault="00447CBA" w:rsidP="006A6DF2">
      <w:pPr>
        <w:pBdr>
          <w:top w:val="nil"/>
          <w:left w:val="nil"/>
          <w:bottom w:val="nil"/>
          <w:right w:val="nil"/>
          <w:between w:val="nil"/>
        </w:pBdr>
        <w:ind w:left="142" w:right="140"/>
        <w:jc w:val="center"/>
        <w:outlineLvl w:val="0"/>
        <w:rPr>
          <w:b/>
          <w:sz w:val="24"/>
          <w:szCs w:val="24"/>
        </w:rPr>
      </w:pPr>
    </w:p>
    <w:p w14:paraId="64F9BF58"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Торги проводятся в соответствии с законодательством о государственных закупках и регламентом оператора электронной торговой площадки.</w:t>
      </w:r>
    </w:p>
    <w:p w14:paraId="5C2E8B87"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Если в течение десяти минут с момента очередной ставки ни один из участников не сделал новую ставку, участнику, сделавшему последнюю ставку, предоставляется право в течение десяти минут сформировать окончательную цену своего предложения с учетом предлагаемого объема, уменьшив ставку до любой положительной величины без учета величины шага электронного аукциона.</w:t>
      </w:r>
    </w:p>
    <w:p w14:paraId="00AB9DDA"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Валюта, в которой должна быть выражена ставка - белорусский рубль.</w:t>
      </w:r>
    </w:p>
    <w:p w14:paraId="52D36592" w14:textId="77777777" w:rsidR="006A6DF2" w:rsidRPr="006743A6" w:rsidRDefault="006A6DF2" w:rsidP="006A6DF2">
      <w:pPr>
        <w:pBdr>
          <w:top w:val="nil"/>
          <w:left w:val="nil"/>
          <w:bottom w:val="nil"/>
          <w:right w:val="nil"/>
          <w:between w:val="nil"/>
        </w:pBdr>
        <w:ind w:right="140"/>
        <w:outlineLvl w:val="0"/>
        <w:rPr>
          <w:b/>
          <w:sz w:val="24"/>
          <w:szCs w:val="24"/>
        </w:rPr>
      </w:pPr>
    </w:p>
    <w:p w14:paraId="12EC86C8" w14:textId="77777777" w:rsidR="006A6DF2" w:rsidRDefault="006A6DF2" w:rsidP="006A6DF2">
      <w:pPr>
        <w:pBdr>
          <w:top w:val="nil"/>
          <w:left w:val="nil"/>
          <w:bottom w:val="nil"/>
          <w:right w:val="nil"/>
          <w:between w:val="nil"/>
        </w:pBdr>
        <w:ind w:left="142" w:right="140"/>
        <w:jc w:val="center"/>
        <w:outlineLvl w:val="0"/>
        <w:rPr>
          <w:b/>
          <w:sz w:val="24"/>
          <w:szCs w:val="24"/>
        </w:rPr>
      </w:pPr>
      <w:r w:rsidRPr="006743A6">
        <w:rPr>
          <w:b/>
          <w:sz w:val="24"/>
          <w:szCs w:val="24"/>
        </w:rPr>
        <w:t xml:space="preserve">ГЛАВА 6 </w:t>
      </w:r>
      <w:r w:rsidRPr="006743A6">
        <w:rPr>
          <w:b/>
          <w:sz w:val="24"/>
          <w:szCs w:val="24"/>
        </w:rPr>
        <w:br/>
        <w:t>ВЫБОР ПОБЕДИТЕЛЯ</w:t>
      </w:r>
    </w:p>
    <w:p w14:paraId="42EC5086" w14:textId="77777777" w:rsidR="00447CBA" w:rsidRPr="006743A6" w:rsidRDefault="00447CBA" w:rsidP="006A6DF2">
      <w:pPr>
        <w:pBdr>
          <w:top w:val="nil"/>
          <w:left w:val="nil"/>
          <w:bottom w:val="nil"/>
          <w:right w:val="nil"/>
          <w:between w:val="nil"/>
        </w:pBdr>
        <w:ind w:left="142" w:right="140"/>
        <w:jc w:val="center"/>
        <w:outlineLvl w:val="0"/>
        <w:rPr>
          <w:b/>
          <w:sz w:val="24"/>
          <w:szCs w:val="24"/>
        </w:rPr>
      </w:pPr>
    </w:p>
    <w:p w14:paraId="456FA87F"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 xml:space="preserve"> Цена предложений участников-нерезидентов Республики Беларусь, сделавших последнюю и предпоследнюю ставки, фиксируется организатором в валюте, указанной в соответствии с </w:t>
      </w:r>
      <w:r w:rsidRPr="006743A6">
        <w:rPr>
          <w:color w:val="FF0000"/>
          <w:sz w:val="24"/>
          <w:szCs w:val="24"/>
        </w:rPr>
        <w:t>частью 2 пункта</w:t>
      </w:r>
      <w:r w:rsidRPr="006743A6">
        <w:rPr>
          <w:b/>
          <w:color w:val="FF0000"/>
          <w:sz w:val="24"/>
          <w:szCs w:val="24"/>
        </w:rPr>
        <w:t xml:space="preserve"> 12 </w:t>
      </w:r>
      <w:r w:rsidRPr="006743A6">
        <w:rPr>
          <w:color w:val="000000"/>
          <w:sz w:val="24"/>
          <w:szCs w:val="24"/>
        </w:rPr>
        <w:t>настоящих аукционных документов, по курсу Национального банка Республики Беларусь на дату проведения торгов.</w:t>
      </w:r>
    </w:p>
    <w:p w14:paraId="679FE10F"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Участником-победителем электронного аукциона выбирается участник:</w:t>
      </w:r>
    </w:p>
    <w:p w14:paraId="7B89DCE1" w14:textId="77777777" w:rsidR="006A6DF2" w:rsidRPr="006743A6" w:rsidRDefault="006A6DF2" w:rsidP="006A6DF2">
      <w:pPr>
        <w:pBdr>
          <w:top w:val="nil"/>
          <w:left w:val="nil"/>
          <w:bottom w:val="nil"/>
          <w:right w:val="nil"/>
          <w:between w:val="nil"/>
        </w:pBdr>
        <w:tabs>
          <w:tab w:val="left" w:pos="1134"/>
        </w:tabs>
        <w:ind w:left="851" w:right="140"/>
        <w:contextualSpacing/>
        <w:jc w:val="both"/>
        <w:rPr>
          <w:color w:val="000000"/>
          <w:sz w:val="24"/>
          <w:szCs w:val="24"/>
        </w:rPr>
      </w:pPr>
      <w:r w:rsidRPr="006743A6">
        <w:rPr>
          <w:color w:val="000000"/>
          <w:sz w:val="24"/>
          <w:szCs w:val="24"/>
        </w:rPr>
        <w:t>- сделавший последнюю ставку;</w:t>
      </w:r>
    </w:p>
    <w:p w14:paraId="72EB9B2C" w14:textId="77777777" w:rsidR="006A6DF2" w:rsidRPr="006743A6" w:rsidRDefault="006A6DF2" w:rsidP="006A6DF2">
      <w:pPr>
        <w:pBdr>
          <w:top w:val="nil"/>
          <w:left w:val="nil"/>
          <w:bottom w:val="nil"/>
          <w:right w:val="nil"/>
          <w:between w:val="nil"/>
        </w:pBdr>
        <w:tabs>
          <w:tab w:val="left" w:pos="1134"/>
        </w:tabs>
        <w:ind w:left="142" w:right="140" w:firstLine="709"/>
        <w:contextualSpacing/>
        <w:jc w:val="both"/>
        <w:rPr>
          <w:sz w:val="24"/>
          <w:szCs w:val="24"/>
        </w:rPr>
      </w:pPr>
      <w:r w:rsidRPr="006743A6">
        <w:rPr>
          <w:color w:val="000000"/>
          <w:sz w:val="24"/>
          <w:szCs w:val="24"/>
        </w:rPr>
        <w:t xml:space="preserve">- сделавший предпоследнюю ставку, </w:t>
      </w:r>
      <w:r w:rsidRPr="006743A6">
        <w:rPr>
          <w:sz w:val="24"/>
          <w:szCs w:val="24"/>
        </w:rPr>
        <w:t>в случае, если предложение участника, сделавшего последнюю ставку, отклонено по одному из оснований, указанных в части второй пункта 26 настоящих аукционных документов, или участник, признанный участником-победителем, уклонился от заключения договора.</w:t>
      </w:r>
    </w:p>
    <w:p w14:paraId="53ACD581"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743A6">
        <w:rPr>
          <w:color w:val="000000"/>
          <w:sz w:val="24"/>
          <w:szCs w:val="24"/>
        </w:rPr>
        <w:t xml:space="preserve">При рассмотрении вторых разделов предложений 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 </w:t>
      </w:r>
    </w:p>
    <w:p w14:paraId="28878CB5" w14:textId="77777777" w:rsidR="006A6DF2" w:rsidRPr="006743A6" w:rsidRDefault="006A6DF2" w:rsidP="006A6DF2">
      <w:pPr>
        <w:pBdr>
          <w:top w:val="nil"/>
          <w:left w:val="nil"/>
          <w:bottom w:val="nil"/>
          <w:right w:val="nil"/>
          <w:between w:val="nil"/>
        </w:pBdr>
        <w:ind w:left="142" w:right="140" w:firstLine="540"/>
        <w:jc w:val="both"/>
        <w:rPr>
          <w:color w:val="000000"/>
          <w:sz w:val="24"/>
          <w:szCs w:val="24"/>
        </w:rPr>
      </w:pPr>
      <w:r w:rsidRPr="006743A6">
        <w:rPr>
          <w:color w:val="000000"/>
          <w:sz w:val="24"/>
          <w:szCs w:val="24"/>
        </w:rPr>
        <w:t>Организатор при рассмотрении вторых разделов предложений отклоняет предложение, если:</w:t>
      </w:r>
    </w:p>
    <w:p w14:paraId="732DC33C" w14:textId="77777777" w:rsidR="006A6DF2" w:rsidRPr="006743A6" w:rsidRDefault="006A6DF2" w:rsidP="006A6DF2">
      <w:pPr>
        <w:pBdr>
          <w:top w:val="nil"/>
          <w:left w:val="nil"/>
          <w:bottom w:val="nil"/>
          <w:right w:val="nil"/>
          <w:between w:val="nil"/>
        </w:pBdr>
        <w:ind w:left="142" w:right="140" w:firstLine="540"/>
        <w:jc w:val="both"/>
        <w:rPr>
          <w:color w:val="000000"/>
          <w:sz w:val="24"/>
          <w:szCs w:val="24"/>
        </w:rPr>
      </w:pPr>
      <w:r w:rsidRPr="006743A6">
        <w:rPr>
          <w:color w:val="000000"/>
          <w:sz w:val="24"/>
          <w:szCs w:val="24"/>
        </w:rPr>
        <w:t>- предложение не соответствует  требованиям аукционных документов;</w:t>
      </w:r>
    </w:p>
    <w:p w14:paraId="3DA7B993" w14:textId="77777777" w:rsidR="006A6DF2" w:rsidRPr="006743A6" w:rsidRDefault="006A6DF2" w:rsidP="006A6DF2">
      <w:pPr>
        <w:pBdr>
          <w:top w:val="nil"/>
          <w:left w:val="nil"/>
          <w:bottom w:val="nil"/>
          <w:right w:val="nil"/>
          <w:between w:val="nil"/>
        </w:pBdr>
        <w:ind w:left="142" w:right="140" w:firstLine="540"/>
        <w:jc w:val="both"/>
        <w:rPr>
          <w:color w:val="000000"/>
          <w:sz w:val="24"/>
          <w:szCs w:val="24"/>
        </w:rPr>
      </w:pPr>
      <w:r w:rsidRPr="006743A6">
        <w:rPr>
          <w:color w:val="000000"/>
          <w:sz w:val="24"/>
          <w:szCs w:val="24"/>
        </w:rPr>
        <w:t>- участник, представивший его, не соответствует требованиям к участникам, изложенных в пункте 2 статьи 16 Закона;</w:t>
      </w:r>
    </w:p>
    <w:p w14:paraId="66872214" w14:textId="77777777" w:rsidR="006A6DF2" w:rsidRPr="006743A6" w:rsidRDefault="006A6DF2" w:rsidP="006A6DF2">
      <w:pPr>
        <w:pBdr>
          <w:top w:val="nil"/>
          <w:left w:val="nil"/>
          <w:bottom w:val="nil"/>
          <w:right w:val="nil"/>
          <w:between w:val="nil"/>
        </w:pBdr>
        <w:ind w:left="142" w:right="140" w:firstLine="540"/>
        <w:jc w:val="both"/>
        <w:rPr>
          <w:color w:val="000000"/>
          <w:sz w:val="24"/>
          <w:szCs w:val="24"/>
        </w:rPr>
      </w:pPr>
      <w:r w:rsidRPr="006743A6">
        <w:rPr>
          <w:color w:val="000000"/>
          <w:sz w:val="24"/>
          <w:szCs w:val="24"/>
        </w:rPr>
        <w:t>- участник представившим его, направил недостоверные документы и (или) сведения;</w:t>
      </w:r>
    </w:p>
    <w:p w14:paraId="693345C2"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743A6">
        <w:rPr>
          <w:sz w:val="24"/>
          <w:szCs w:val="24"/>
        </w:rPr>
        <w:t>В случае, если до заключения договора участник-победитель не выполнил установленные аукционными документами требования либо уклонился от заключения договора, организатор отклоняет его предложение и определяет участником-победителем участника, сделавшего предпоследнюю ставку.</w:t>
      </w:r>
    </w:p>
    <w:p w14:paraId="6F082447" w14:textId="77777777" w:rsidR="006A6DF2" w:rsidRPr="006743A6" w:rsidRDefault="006A6DF2" w:rsidP="006A6DF2">
      <w:pPr>
        <w:pBdr>
          <w:top w:val="nil"/>
          <w:left w:val="nil"/>
          <w:bottom w:val="nil"/>
          <w:right w:val="nil"/>
          <w:between w:val="nil"/>
        </w:pBdr>
        <w:ind w:left="142" w:right="140"/>
        <w:rPr>
          <w:color w:val="000000"/>
          <w:sz w:val="24"/>
          <w:szCs w:val="24"/>
        </w:rPr>
      </w:pPr>
    </w:p>
    <w:p w14:paraId="26649ADA" w14:textId="77777777" w:rsidR="006A6DF2" w:rsidRPr="006743A6" w:rsidRDefault="006A6DF2" w:rsidP="006A6DF2">
      <w:pPr>
        <w:pBdr>
          <w:top w:val="nil"/>
          <w:left w:val="nil"/>
          <w:bottom w:val="nil"/>
          <w:right w:val="nil"/>
          <w:between w:val="nil"/>
        </w:pBdr>
        <w:ind w:left="142" w:right="140"/>
        <w:jc w:val="center"/>
        <w:outlineLvl w:val="0"/>
        <w:rPr>
          <w:b/>
          <w:sz w:val="24"/>
          <w:szCs w:val="24"/>
        </w:rPr>
      </w:pPr>
    </w:p>
    <w:p w14:paraId="7C9555C3" w14:textId="77777777" w:rsidR="006A6DF2" w:rsidRDefault="006A6DF2" w:rsidP="006A6DF2">
      <w:pPr>
        <w:pBdr>
          <w:top w:val="nil"/>
          <w:left w:val="nil"/>
          <w:bottom w:val="nil"/>
          <w:right w:val="nil"/>
          <w:between w:val="nil"/>
        </w:pBdr>
        <w:ind w:left="142" w:right="140"/>
        <w:jc w:val="center"/>
        <w:outlineLvl w:val="0"/>
        <w:rPr>
          <w:b/>
          <w:sz w:val="24"/>
          <w:szCs w:val="24"/>
        </w:rPr>
      </w:pPr>
      <w:r w:rsidRPr="006743A6">
        <w:rPr>
          <w:b/>
          <w:sz w:val="24"/>
          <w:szCs w:val="24"/>
        </w:rPr>
        <w:lastRenderedPageBreak/>
        <w:t xml:space="preserve">ГЛАВА 7 </w:t>
      </w:r>
      <w:r w:rsidRPr="006743A6">
        <w:rPr>
          <w:b/>
          <w:sz w:val="24"/>
          <w:szCs w:val="24"/>
        </w:rPr>
        <w:br/>
        <w:t>ЗАКЛЮЧЕНИЕ ДОГОВОРА О ГОСУДАРСТВЕННОЙ ЗАКУПКЕ</w:t>
      </w:r>
    </w:p>
    <w:p w14:paraId="7ED9ED82" w14:textId="77777777" w:rsidR="00447CBA" w:rsidRPr="006743A6" w:rsidRDefault="00447CBA" w:rsidP="006A6DF2">
      <w:pPr>
        <w:pBdr>
          <w:top w:val="nil"/>
          <w:left w:val="nil"/>
          <w:bottom w:val="nil"/>
          <w:right w:val="nil"/>
          <w:between w:val="nil"/>
        </w:pBdr>
        <w:ind w:left="142" w:right="140"/>
        <w:jc w:val="center"/>
        <w:outlineLvl w:val="0"/>
        <w:rPr>
          <w:b/>
          <w:sz w:val="24"/>
          <w:szCs w:val="24"/>
        </w:rPr>
      </w:pPr>
    </w:p>
    <w:p w14:paraId="3AA800A3" w14:textId="0B61613B" w:rsidR="006A6DF2" w:rsidRPr="006743A6" w:rsidRDefault="006A6DF2" w:rsidP="006A6DF2">
      <w:pPr>
        <w:rPr>
          <w:sz w:val="24"/>
          <w:szCs w:val="24"/>
        </w:rPr>
      </w:pPr>
      <w:r w:rsidRPr="006743A6">
        <w:rPr>
          <w:sz w:val="24"/>
          <w:szCs w:val="24"/>
        </w:rPr>
        <w:t>28.  Участник-победитель в течение 2-х рабочих дней с даты размещения на электронной торговой площадке протокола о выборе его победителем обязан предоставить организатору по электронной почте (</w:t>
      </w:r>
      <w:r w:rsidRPr="006743A6">
        <w:rPr>
          <w:sz w:val="24"/>
          <w:szCs w:val="24"/>
          <w:lang w:val="en-US"/>
        </w:rPr>
        <w:t>market</w:t>
      </w:r>
      <w:r w:rsidRPr="006743A6">
        <w:rPr>
          <w:sz w:val="24"/>
          <w:szCs w:val="24"/>
        </w:rPr>
        <w:t>@</w:t>
      </w:r>
      <w:r w:rsidRPr="006743A6">
        <w:rPr>
          <w:sz w:val="24"/>
          <w:szCs w:val="24"/>
          <w:lang w:val="en-US"/>
        </w:rPr>
        <w:t>mail</w:t>
      </w:r>
      <w:r w:rsidRPr="006743A6">
        <w:rPr>
          <w:sz w:val="24"/>
          <w:szCs w:val="24"/>
        </w:rPr>
        <w:t>.</w:t>
      </w:r>
      <w:r w:rsidRPr="006743A6">
        <w:rPr>
          <w:sz w:val="24"/>
          <w:szCs w:val="24"/>
          <w:lang w:val="en-US"/>
        </w:rPr>
        <w:t>medoptik</w:t>
      </w:r>
      <w:r w:rsidRPr="006743A6">
        <w:rPr>
          <w:sz w:val="24"/>
          <w:szCs w:val="24"/>
        </w:rPr>
        <w:t>.</w:t>
      </w:r>
      <w:r w:rsidRPr="006743A6">
        <w:rPr>
          <w:sz w:val="24"/>
          <w:szCs w:val="24"/>
          <w:lang w:val="en-US"/>
        </w:rPr>
        <w:t>by</w:t>
      </w:r>
      <w:r w:rsidRPr="006743A6">
        <w:rPr>
          <w:sz w:val="24"/>
          <w:szCs w:val="24"/>
        </w:rPr>
        <w:t xml:space="preserve">) спецификацию </w:t>
      </w:r>
      <w:r w:rsidRPr="006743A6">
        <w:rPr>
          <w:b/>
          <w:sz w:val="24"/>
          <w:szCs w:val="24"/>
        </w:rPr>
        <w:t xml:space="preserve">по форме согласно </w:t>
      </w:r>
      <w:hyperlink w:anchor="_Приложение_9" w:history="1">
        <w:r w:rsidRPr="006743A6">
          <w:rPr>
            <w:b/>
            <w:color w:val="0000FF"/>
            <w:sz w:val="24"/>
            <w:szCs w:val="24"/>
            <w:u w:val="single"/>
          </w:rPr>
          <w:t>приложению 9</w:t>
        </w:r>
      </w:hyperlink>
      <w:r w:rsidRPr="006743A6">
        <w:rPr>
          <w:sz w:val="24"/>
          <w:szCs w:val="24"/>
        </w:rPr>
        <w:t xml:space="preserve"> к настоящим аукционным документам: </w:t>
      </w:r>
    </w:p>
    <w:p w14:paraId="5A2D3C7D" w14:textId="77777777" w:rsidR="006A6DF2" w:rsidRPr="006743A6" w:rsidRDefault="006A6DF2" w:rsidP="006A6DF2">
      <w:pPr>
        <w:pBdr>
          <w:top w:val="nil"/>
          <w:left w:val="nil"/>
          <w:bottom w:val="nil"/>
          <w:right w:val="nil"/>
          <w:between w:val="nil"/>
        </w:pBdr>
        <w:ind w:firstLine="708"/>
        <w:jc w:val="both"/>
        <w:rPr>
          <w:sz w:val="24"/>
          <w:szCs w:val="24"/>
        </w:rPr>
      </w:pPr>
      <w:r w:rsidRPr="006743A6">
        <w:rPr>
          <w:sz w:val="24"/>
          <w:szCs w:val="24"/>
        </w:rPr>
        <w:t>- в электронной форме (в формате .doc/.docx или .xls/.xlsx);</w:t>
      </w:r>
    </w:p>
    <w:p w14:paraId="147667FF" w14:textId="77777777" w:rsidR="006A6DF2" w:rsidRPr="006743A6" w:rsidRDefault="006A6DF2" w:rsidP="006A6DF2">
      <w:pPr>
        <w:pBdr>
          <w:top w:val="nil"/>
          <w:left w:val="nil"/>
          <w:bottom w:val="nil"/>
          <w:right w:val="nil"/>
          <w:between w:val="nil"/>
        </w:pBdr>
        <w:ind w:firstLine="708"/>
        <w:jc w:val="both"/>
        <w:rPr>
          <w:sz w:val="24"/>
          <w:szCs w:val="24"/>
        </w:rPr>
      </w:pPr>
      <w:r w:rsidRPr="006743A6">
        <w:rPr>
          <w:sz w:val="24"/>
          <w:szCs w:val="24"/>
        </w:rPr>
        <w:t xml:space="preserve">- переведенную в электронный вид (оцифрованную), с указанием по каждой позиции цены за единицу </w:t>
      </w:r>
      <w:r w:rsidRPr="006743A6">
        <w:rPr>
          <w:b/>
          <w:caps/>
          <w:sz w:val="24"/>
          <w:szCs w:val="24"/>
        </w:rPr>
        <w:t>и общей стоимости товара, равной последней ставке участника-победителя</w:t>
      </w:r>
      <w:r w:rsidRPr="006743A6">
        <w:rPr>
          <w:sz w:val="24"/>
          <w:szCs w:val="24"/>
        </w:rPr>
        <w:t xml:space="preserve"> (в том числе для нерезидентов Республики Беларусь в валюте внешнеторгового договора. Общая стоимость товара в спецификации равна последней ставке участника-победителя-нерезидента Республики Беларусь с учетом корректировки ее на величину таможенных пошлин и сборов, налога на добавленную стоимость). Предоставляемая спецификация, должна быть заверена подписью руководителя или иного уполномоченного лица участника.</w:t>
      </w:r>
    </w:p>
    <w:p w14:paraId="1D805A49" w14:textId="77777777" w:rsidR="006A6DF2" w:rsidRPr="006743A6" w:rsidRDefault="006A6DF2" w:rsidP="006A6DF2">
      <w:pPr>
        <w:pBdr>
          <w:top w:val="nil"/>
          <w:left w:val="nil"/>
          <w:bottom w:val="nil"/>
          <w:right w:val="nil"/>
          <w:between w:val="nil"/>
        </w:pBdr>
        <w:ind w:left="142" w:right="140" w:firstLine="708"/>
        <w:jc w:val="both"/>
        <w:rPr>
          <w:sz w:val="24"/>
          <w:szCs w:val="24"/>
        </w:rPr>
      </w:pPr>
      <w:r w:rsidRPr="006743A6">
        <w:rPr>
          <w:caps/>
          <w:sz w:val="24"/>
          <w:szCs w:val="24"/>
        </w:rPr>
        <w:t>Величина последней ставки формируется с учетом снижения предоставленного согласно пункта 22 настоящих аукционных документов и должна соответствовать пункту 6 стати 44 Закона, если это имело место.</w:t>
      </w:r>
    </w:p>
    <w:p w14:paraId="60146248" w14:textId="77777777" w:rsidR="006A6DF2" w:rsidRPr="006743A6" w:rsidRDefault="006A6DF2" w:rsidP="006A6DF2">
      <w:pPr>
        <w:numPr>
          <w:ilvl w:val="0"/>
          <w:numId w:val="35"/>
        </w:numPr>
        <w:pBdr>
          <w:top w:val="nil"/>
          <w:left w:val="nil"/>
          <w:bottom w:val="nil"/>
          <w:right w:val="nil"/>
          <w:between w:val="nil"/>
        </w:pBdr>
        <w:ind w:left="0" w:right="140" w:firstLine="567"/>
        <w:contextualSpacing/>
        <w:jc w:val="both"/>
        <w:rPr>
          <w:sz w:val="24"/>
          <w:szCs w:val="24"/>
        </w:rPr>
      </w:pPr>
      <w:r w:rsidRPr="006743A6">
        <w:rPr>
          <w:sz w:val="24"/>
          <w:szCs w:val="24"/>
        </w:rPr>
        <w:t>Лист технической комплектации (в случае его предоставления участником в первом разделе аукционного предложения) остается неизменным и дополнительно организатору не предоставляется.</w:t>
      </w:r>
    </w:p>
    <w:p w14:paraId="090B541A" w14:textId="77777777" w:rsidR="006A6DF2" w:rsidRPr="006743A6" w:rsidRDefault="006A6DF2" w:rsidP="006A6DF2">
      <w:pPr>
        <w:numPr>
          <w:ilvl w:val="0"/>
          <w:numId w:val="2"/>
        </w:numPr>
        <w:pBdr>
          <w:top w:val="nil"/>
          <w:left w:val="nil"/>
          <w:bottom w:val="nil"/>
          <w:right w:val="nil"/>
          <w:between w:val="nil"/>
        </w:pBdr>
        <w:ind w:left="0" w:right="140" w:firstLine="567"/>
        <w:contextualSpacing/>
        <w:jc w:val="both"/>
        <w:rPr>
          <w:sz w:val="24"/>
          <w:szCs w:val="24"/>
        </w:rPr>
      </w:pPr>
      <w:r w:rsidRPr="006743A6">
        <w:rPr>
          <w:sz w:val="24"/>
          <w:szCs w:val="24"/>
        </w:rPr>
        <w:t>При заключении внешнеторгового договора от последней ставки участника-победителя - нерезидента Республики Беларусь вычитается:</w:t>
      </w:r>
    </w:p>
    <w:p w14:paraId="12A62B29" w14:textId="77777777" w:rsidR="006A6DF2" w:rsidRPr="006743A6" w:rsidRDefault="006A6DF2" w:rsidP="006A6DF2">
      <w:pPr>
        <w:pBdr>
          <w:top w:val="nil"/>
          <w:left w:val="nil"/>
          <w:bottom w:val="nil"/>
          <w:right w:val="nil"/>
          <w:between w:val="nil"/>
        </w:pBdr>
        <w:ind w:right="140" w:firstLine="567"/>
        <w:jc w:val="both"/>
        <w:rPr>
          <w:color w:val="000000"/>
          <w:sz w:val="24"/>
          <w:szCs w:val="24"/>
        </w:rPr>
      </w:pPr>
      <w:r w:rsidRPr="006743A6">
        <w:rPr>
          <w:color w:val="000000"/>
          <w:sz w:val="24"/>
          <w:szCs w:val="24"/>
        </w:rPr>
        <w:t>сумма таможенных платежей (пошлины, сборы и НДС), подлежащая уплате при ввозе товаров на территорию Республики Беларусь (</w:t>
      </w:r>
      <w:r w:rsidRPr="006743A6">
        <w:rPr>
          <w:i/>
          <w:color w:val="000000"/>
          <w:sz w:val="24"/>
          <w:szCs w:val="24"/>
        </w:rPr>
        <w:t>для товаров происхождения стран, не являющихся членами Евразийского экономического союза, и не помещенных под таможенную процедуру выпуска для внутреннего потребления на территории Евразийского экономического союза);</w:t>
      </w:r>
    </w:p>
    <w:p w14:paraId="0BD282D6" w14:textId="77777777" w:rsidR="006A6DF2" w:rsidRPr="006743A6" w:rsidRDefault="006A6DF2" w:rsidP="006A6DF2">
      <w:pPr>
        <w:pBdr>
          <w:top w:val="nil"/>
          <w:left w:val="nil"/>
          <w:bottom w:val="nil"/>
          <w:right w:val="nil"/>
          <w:between w:val="nil"/>
        </w:pBdr>
        <w:ind w:right="140" w:firstLine="567"/>
        <w:jc w:val="both"/>
        <w:rPr>
          <w:color w:val="000000"/>
          <w:sz w:val="24"/>
          <w:szCs w:val="24"/>
        </w:rPr>
      </w:pPr>
      <w:r w:rsidRPr="006743A6">
        <w:rPr>
          <w:color w:val="000000"/>
          <w:sz w:val="24"/>
          <w:szCs w:val="24"/>
        </w:rPr>
        <w:t>сумма НДС, которая в соответствии с Договором о Евразийском экономическом союзе подлежит оплате организатором</w:t>
      </w:r>
      <w:r w:rsidRPr="006743A6">
        <w:rPr>
          <w:i/>
          <w:color w:val="000000"/>
          <w:sz w:val="24"/>
          <w:szCs w:val="24"/>
        </w:rPr>
        <w:t xml:space="preserve">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w:t>
      </w:r>
      <w:r w:rsidRPr="006743A6">
        <w:rPr>
          <w:color w:val="000000"/>
          <w:sz w:val="24"/>
          <w:szCs w:val="24"/>
        </w:rPr>
        <w:t xml:space="preserve"> </w:t>
      </w:r>
    </w:p>
    <w:p w14:paraId="25F21566" w14:textId="77777777" w:rsidR="006A6DF2" w:rsidRPr="006743A6" w:rsidRDefault="006A6DF2" w:rsidP="006A6DF2">
      <w:pPr>
        <w:pBdr>
          <w:top w:val="nil"/>
          <w:left w:val="nil"/>
          <w:bottom w:val="nil"/>
          <w:right w:val="nil"/>
          <w:between w:val="nil"/>
        </w:pBdr>
        <w:ind w:right="140" w:firstLine="709"/>
        <w:jc w:val="both"/>
        <w:rPr>
          <w:color w:val="000000"/>
          <w:sz w:val="24"/>
          <w:szCs w:val="24"/>
        </w:rPr>
      </w:pPr>
      <w:r w:rsidRPr="006743A6">
        <w:rPr>
          <w:color w:val="000000"/>
          <w:sz w:val="24"/>
          <w:szCs w:val="24"/>
        </w:rPr>
        <w:t>При необходимости уточнения на товары кодов ЕТНВЭД по письменному запросу организатора участник-победитель предоставляет в течение трех календарных дней с момента получения запроса страницы каталога изготовителя товаров и подробное описание товаров на русском языке по составу реагентов, материалу изготовления товаров, техническому описанию медицинской техники и иного оборудования, их функций.</w:t>
      </w:r>
    </w:p>
    <w:p w14:paraId="532BB2BC" w14:textId="77777777" w:rsidR="006A6DF2" w:rsidRPr="006743A6" w:rsidRDefault="006A6DF2" w:rsidP="006A6DF2">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6743A6">
        <w:rPr>
          <w:sz w:val="24"/>
          <w:szCs w:val="24"/>
        </w:rPr>
        <w:t xml:space="preserve">Договор между организатором и участником-победителем подлежит заключению по формам согласно </w:t>
      </w:r>
      <w:r w:rsidRPr="006743A6">
        <w:rPr>
          <w:b/>
          <w:sz w:val="24"/>
          <w:szCs w:val="24"/>
        </w:rPr>
        <w:t>приложениям 11-13</w:t>
      </w:r>
      <w:r w:rsidRPr="006743A6">
        <w:rPr>
          <w:sz w:val="24"/>
          <w:szCs w:val="24"/>
        </w:rPr>
        <w:t xml:space="preserve"> не позднее тридцати календарных дней со дня принятия решения о выборе участника-победителя. При исчислении данного срока не учитывается срок рассмотрения жалобы уполномоченным государственным органом по государственным закупкам.</w:t>
      </w:r>
    </w:p>
    <w:p w14:paraId="4E74B77A" w14:textId="77777777" w:rsidR="006A6DF2" w:rsidRPr="006743A6" w:rsidRDefault="006A6DF2" w:rsidP="006A6DF2">
      <w:pPr>
        <w:numPr>
          <w:ilvl w:val="0"/>
          <w:numId w:val="2"/>
        </w:numPr>
        <w:pBdr>
          <w:top w:val="nil"/>
          <w:left w:val="nil"/>
          <w:bottom w:val="nil"/>
          <w:right w:val="nil"/>
          <w:between w:val="nil"/>
        </w:pBdr>
        <w:tabs>
          <w:tab w:val="left" w:pos="1134"/>
        </w:tabs>
        <w:ind w:left="0" w:right="-1" w:firstLine="709"/>
        <w:contextualSpacing/>
        <w:jc w:val="both"/>
        <w:rPr>
          <w:sz w:val="24"/>
          <w:szCs w:val="24"/>
        </w:rPr>
      </w:pPr>
      <w:r w:rsidRPr="006743A6">
        <w:rPr>
          <w:sz w:val="24"/>
          <w:szCs w:val="24"/>
        </w:rPr>
        <w:t xml:space="preserve">По итогам проведенной процедуры закупки организатор вправе разделить предмет закупки на несколько поставок и (или) договоров. </w:t>
      </w:r>
    </w:p>
    <w:p w14:paraId="6EAFB3B6" w14:textId="77777777" w:rsidR="006A6DF2" w:rsidRPr="006743A6" w:rsidRDefault="006A6DF2" w:rsidP="006A6DF2">
      <w:pPr>
        <w:pBdr>
          <w:top w:val="nil"/>
          <w:left w:val="nil"/>
          <w:bottom w:val="nil"/>
          <w:right w:val="nil"/>
          <w:between w:val="nil"/>
        </w:pBdr>
        <w:tabs>
          <w:tab w:val="left" w:pos="1134"/>
        </w:tabs>
        <w:ind w:right="-1" w:firstLine="709"/>
        <w:contextualSpacing/>
        <w:jc w:val="both"/>
        <w:rPr>
          <w:sz w:val="24"/>
          <w:szCs w:val="24"/>
        </w:rPr>
      </w:pPr>
      <w:r w:rsidRPr="006743A6">
        <w:rPr>
          <w:sz w:val="24"/>
          <w:szCs w:val="24"/>
        </w:rPr>
        <w:t>П</w:t>
      </w:r>
      <w:r w:rsidRPr="006743A6">
        <w:rPr>
          <w:color w:val="000000"/>
          <w:sz w:val="24"/>
          <w:szCs w:val="24"/>
        </w:rPr>
        <w:t>ри распределении предмета государственной закупки и его объема (количества) по частям (лотам) организатор вправе заключить один договор с участником-победителем, признанным таковым по нескольким частям (лотам), если условия проектов договоров одинаковы для всех частей (лотов).</w:t>
      </w:r>
    </w:p>
    <w:p w14:paraId="658E38A3" w14:textId="77777777" w:rsidR="006A6DF2" w:rsidRPr="006743A6" w:rsidRDefault="006A6DF2" w:rsidP="006A6DF2">
      <w:pPr>
        <w:numPr>
          <w:ilvl w:val="0"/>
          <w:numId w:val="2"/>
        </w:numPr>
        <w:pBdr>
          <w:top w:val="nil"/>
          <w:left w:val="nil"/>
          <w:bottom w:val="nil"/>
          <w:right w:val="nil"/>
          <w:between w:val="nil"/>
        </w:pBdr>
        <w:tabs>
          <w:tab w:val="left" w:pos="1134"/>
        </w:tabs>
        <w:ind w:left="0" w:right="-1" w:firstLine="851"/>
        <w:contextualSpacing/>
        <w:jc w:val="both"/>
        <w:rPr>
          <w:sz w:val="24"/>
          <w:szCs w:val="24"/>
        </w:rPr>
      </w:pPr>
      <w:r w:rsidRPr="006743A6">
        <w:rPr>
          <w:sz w:val="24"/>
          <w:szCs w:val="24"/>
        </w:rPr>
        <w:t xml:space="preserve">Договор о государственной закупке с участником-победителем, заключается по цене, соответствующей последней ставке этого участника-победителя. Договор о государственной закупке с участником-победителем, имеющим право на преференциальную поправку, заключается </w:t>
      </w:r>
      <w:r w:rsidRPr="006743A6">
        <w:rPr>
          <w:sz w:val="24"/>
          <w:szCs w:val="24"/>
        </w:rPr>
        <w:lastRenderedPageBreak/>
        <w:t xml:space="preserve">по цене, соответствующей последней ставке этого участника-победителя, увеличенной с учетом размера преференциальной поправки. </w:t>
      </w:r>
    </w:p>
    <w:p w14:paraId="1C1FB83B" w14:textId="77777777" w:rsidR="006A6DF2" w:rsidRPr="006743A6" w:rsidRDefault="006A6DF2" w:rsidP="006A6DF2">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743A6">
        <w:rPr>
          <w:sz w:val="24"/>
          <w:szCs w:val="24"/>
        </w:rPr>
        <w:t xml:space="preserve">Не допускается передача участником-победителем прав на заключение договора поставки товара (его части) другому юридическому или физическому лицу. </w:t>
      </w:r>
    </w:p>
    <w:p w14:paraId="45145874" w14:textId="77777777" w:rsidR="00447CBA" w:rsidRDefault="00447CBA" w:rsidP="00706632">
      <w:pPr>
        <w:ind w:left="567"/>
        <w:rPr>
          <w:b/>
          <w:color w:val="000000"/>
          <w:sz w:val="24"/>
          <w:szCs w:val="24"/>
        </w:rPr>
      </w:pPr>
    </w:p>
    <w:p w14:paraId="3892278B" w14:textId="77777777" w:rsidR="00447CBA" w:rsidRDefault="00447CBA" w:rsidP="00706632">
      <w:pPr>
        <w:ind w:left="567"/>
        <w:rPr>
          <w:b/>
          <w:color w:val="000000"/>
          <w:sz w:val="24"/>
          <w:szCs w:val="24"/>
        </w:rPr>
      </w:pPr>
    </w:p>
    <w:p w14:paraId="41CB02DF" w14:textId="77777777" w:rsidR="004F7621" w:rsidRPr="004F7621" w:rsidRDefault="004F7621" w:rsidP="004F7621">
      <w:pPr>
        <w:ind w:firstLine="708"/>
        <w:rPr>
          <w:b/>
          <w:color w:val="000000"/>
          <w:sz w:val="24"/>
          <w:szCs w:val="24"/>
        </w:rPr>
      </w:pPr>
      <w:r w:rsidRPr="004F7621">
        <w:rPr>
          <w:b/>
          <w:color w:val="000000"/>
          <w:sz w:val="24"/>
          <w:szCs w:val="24"/>
        </w:rPr>
        <w:t>Разработано:</w:t>
      </w:r>
    </w:p>
    <w:p w14:paraId="2439F0B1" w14:textId="77777777" w:rsidR="004F7621" w:rsidRPr="004F7621" w:rsidRDefault="004F7621" w:rsidP="004F7621">
      <w:pPr>
        <w:ind w:firstLine="708"/>
        <w:rPr>
          <w:color w:val="000000"/>
          <w:sz w:val="24"/>
          <w:szCs w:val="24"/>
        </w:rPr>
      </w:pPr>
      <w:r w:rsidRPr="004F7621">
        <w:rPr>
          <w:color w:val="000000"/>
          <w:sz w:val="24"/>
          <w:szCs w:val="24"/>
        </w:rPr>
        <w:t xml:space="preserve">Специалист отдела маркетинга </w:t>
      </w:r>
    </w:p>
    <w:p w14:paraId="5DD37B4F" w14:textId="77777777" w:rsidR="004F7621" w:rsidRPr="004F7621" w:rsidRDefault="004F7621" w:rsidP="004F7621">
      <w:pPr>
        <w:ind w:firstLine="708"/>
        <w:rPr>
          <w:color w:val="000000"/>
          <w:sz w:val="24"/>
          <w:szCs w:val="24"/>
        </w:rPr>
      </w:pPr>
      <w:r w:rsidRPr="004F7621">
        <w:rPr>
          <w:color w:val="000000"/>
          <w:sz w:val="24"/>
          <w:szCs w:val="24"/>
        </w:rPr>
        <w:t>и организации закупок</w:t>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t>Кучура Т.Ю.</w:t>
      </w:r>
    </w:p>
    <w:p w14:paraId="152E6AB5" w14:textId="77777777" w:rsidR="004F7621" w:rsidRPr="004F7621" w:rsidRDefault="004F7621" w:rsidP="004F7621">
      <w:pPr>
        <w:ind w:firstLine="708"/>
        <w:rPr>
          <w:b/>
          <w:color w:val="000000"/>
          <w:sz w:val="24"/>
          <w:szCs w:val="24"/>
        </w:rPr>
      </w:pPr>
    </w:p>
    <w:p w14:paraId="30C04F89" w14:textId="77777777" w:rsidR="004F7621" w:rsidRPr="004F7621" w:rsidRDefault="004F7621" w:rsidP="004F7621">
      <w:pPr>
        <w:ind w:firstLine="708"/>
        <w:rPr>
          <w:b/>
          <w:color w:val="000000"/>
          <w:sz w:val="24"/>
          <w:szCs w:val="24"/>
        </w:rPr>
      </w:pPr>
      <w:r w:rsidRPr="004F7621">
        <w:rPr>
          <w:b/>
          <w:color w:val="000000"/>
          <w:sz w:val="24"/>
          <w:szCs w:val="24"/>
        </w:rPr>
        <w:t>Согласовано:</w:t>
      </w:r>
    </w:p>
    <w:p w14:paraId="5CB813EF" w14:textId="77777777" w:rsidR="004F7621" w:rsidRPr="004F7621" w:rsidRDefault="004F7621" w:rsidP="004F7621">
      <w:pPr>
        <w:ind w:firstLine="708"/>
        <w:rPr>
          <w:color w:val="000000"/>
          <w:sz w:val="24"/>
          <w:szCs w:val="24"/>
        </w:rPr>
      </w:pPr>
      <w:r w:rsidRPr="004F7621">
        <w:rPr>
          <w:color w:val="000000"/>
          <w:sz w:val="24"/>
          <w:szCs w:val="24"/>
        </w:rPr>
        <w:t>Заместитель директора</w:t>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t>Буденкова Д.В.</w:t>
      </w:r>
    </w:p>
    <w:p w14:paraId="1CE19783" w14:textId="77777777" w:rsidR="004F7621" w:rsidRPr="004F7621" w:rsidRDefault="004F7621" w:rsidP="004F7621">
      <w:pPr>
        <w:ind w:firstLine="708"/>
        <w:rPr>
          <w:color w:val="000000"/>
          <w:sz w:val="24"/>
          <w:szCs w:val="24"/>
        </w:rPr>
      </w:pPr>
    </w:p>
    <w:p w14:paraId="157E2E58" w14:textId="77777777" w:rsidR="004F7621" w:rsidRPr="004F7621" w:rsidRDefault="004F7621" w:rsidP="004F7621">
      <w:pPr>
        <w:ind w:firstLine="708"/>
        <w:rPr>
          <w:color w:val="000000"/>
          <w:sz w:val="24"/>
          <w:szCs w:val="24"/>
        </w:rPr>
      </w:pPr>
      <w:r w:rsidRPr="004F7621">
        <w:rPr>
          <w:color w:val="000000"/>
          <w:sz w:val="24"/>
          <w:szCs w:val="24"/>
        </w:rPr>
        <w:t xml:space="preserve">Начальник отдела маркетинга </w:t>
      </w:r>
    </w:p>
    <w:p w14:paraId="24C4B0D3" w14:textId="77777777" w:rsidR="004F7621" w:rsidRPr="004F7621" w:rsidRDefault="004F7621" w:rsidP="004F7621">
      <w:pPr>
        <w:ind w:firstLine="708"/>
        <w:rPr>
          <w:color w:val="000000"/>
          <w:sz w:val="24"/>
          <w:szCs w:val="24"/>
        </w:rPr>
      </w:pPr>
      <w:r w:rsidRPr="004F7621">
        <w:rPr>
          <w:color w:val="000000"/>
          <w:sz w:val="24"/>
          <w:szCs w:val="24"/>
        </w:rPr>
        <w:t>и организации закупок</w:t>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t>Харитонова О.В.</w:t>
      </w:r>
    </w:p>
    <w:p w14:paraId="28C053BD" w14:textId="77777777" w:rsidR="004F7621" w:rsidRPr="004F7621" w:rsidRDefault="004F7621" w:rsidP="004F7621">
      <w:pPr>
        <w:ind w:firstLine="708"/>
        <w:rPr>
          <w:color w:val="000000"/>
          <w:sz w:val="24"/>
          <w:szCs w:val="24"/>
        </w:rPr>
      </w:pPr>
    </w:p>
    <w:p w14:paraId="7BDD0A16" w14:textId="1520EA51" w:rsidR="004F7621" w:rsidRPr="004F7621" w:rsidRDefault="004F7621" w:rsidP="004F7621">
      <w:pPr>
        <w:keepNext/>
        <w:keepLines/>
        <w:ind w:left="567"/>
        <w:outlineLvl w:val="0"/>
        <w:rPr>
          <w:color w:val="000000"/>
          <w:sz w:val="24"/>
          <w:szCs w:val="24"/>
        </w:rPr>
      </w:pPr>
      <w:r w:rsidRPr="004F7621">
        <w:rPr>
          <w:color w:val="000000"/>
          <w:sz w:val="24"/>
          <w:szCs w:val="24"/>
        </w:rPr>
        <w:t xml:space="preserve">  </w:t>
      </w:r>
      <w:r w:rsidR="00124F70">
        <w:rPr>
          <w:color w:val="000000"/>
          <w:sz w:val="24"/>
          <w:szCs w:val="24"/>
        </w:rPr>
        <w:t xml:space="preserve"> </w:t>
      </w:r>
      <w:r w:rsidRPr="004F7621">
        <w:rPr>
          <w:color w:val="000000"/>
          <w:sz w:val="24"/>
          <w:szCs w:val="24"/>
        </w:rPr>
        <w:t>Ведущий юрисконсульт</w:t>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t>Волынец В.С.</w:t>
      </w:r>
    </w:p>
    <w:p w14:paraId="69D8EDE4" w14:textId="77777777" w:rsidR="004F7621" w:rsidRPr="004F7621" w:rsidRDefault="004F7621" w:rsidP="004F7621">
      <w:pPr>
        <w:spacing w:line="360" w:lineRule="auto"/>
        <w:ind w:left="709"/>
        <w:rPr>
          <w:color w:val="000000"/>
          <w:sz w:val="24"/>
          <w:szCs w:val="24"/>
        </w:rPr>
      </w:pPr>
    </w:p>
    <w:p w14:paraId="422B466E" w14:textId="77777777" w:rsidR="004F7621" w:rsidRPr="004F7621" w:rsidRDefault="004F7621" w:rsidP="004F7621">
      <w:pPr>
        <w:ind w:firstLine="708"/>
        <w:rPr>
          <w:color w:val="000000"/>
          <w:sz w:val="24"/>
          <w:szCs w:val="24"/>
        </w:rPr>
      </w:pPr>
      <w:r w:rsidRPr="004F7621">
        <w:rPr>
          <w:color w:val="000000"/>
          <w:sz w:val="24"/>
          <w:szCs w:val="24"/>
        </w:rPr>
        <w:t>Начальник ООР</w:t>
      </w:r>
      <w:r w:rsidRPr="004F7621">
        <w:rPr>
          <w:color w:val="000000"/>
          <w:sz w:val="24"/>
          <w:szCs w:val="24"/>
        </w:rPr>
        <w:tab/>
      </w:r>
      <w:r w:rsidRPr="004F7621">
        <w:rPr>
          <w:color w:val="000000"/>
          <w:sz w:val="24"/>
          <w:szCs w:val="24"/>
        </w:rPr>
        <w:tab/>
      </w:r>
      <w:r w:rsidRPr="004F7621">
        <w:rPr>
          <w:color w:val="000000"/>
          <w:sz w:val="24"/>
          <w:szCs w:val="24"/>
        </w:rPr>
        <w:tab/>
        <w:t xml:space="preserve"> </w:t>
      </w:r>
      <w:r w:rsidRPr="004F7621">
        <w:rPr>
          <w:color w:val="000000"/>
          <w:sz w:val="24"/>
          <w:szCs w:val="24"/>
        </w:rPr>
        <w:tab/>
      </w:r>
      <w:r w:rsidRPr="004F7621">
        <w:rPr>
          <w:color w:val="000000"/>
          <w:sz w:val="24"/>
          <w:szCs w:val="24"/>
        </w:rPr>
        <w:tab/>
      </w:r>
      <w:r w:rsidRPr="004F7621">
        <w:rPr>
          <w:color w:val="000000"/>
          <w:sz w:val="24"/>
          <w:szCs w:val="24"/>
        </w:rPr>
        <w:tab/>
      </w:r>
      <w:r w:rsidRPr="004F7621">
        <w:rPr>
          <w:color w:val="000000"/>
          <w:sz w:val="24"/>
          <w:szCs w:val="24"/>
        </w:rPr>
        <w:tab/>
        <w:t>Маланчик Т.Н.</w:t>
      </w:r>
    </w:p>
    <w:p w14:paraId="787A27E5" w14:textId="77777777" w:rsidR="001371B6" w:rsidRPr="00FF1761" w:rsidRDefault="001371B6" w:rsidP="00447CBA">
      <w:pPr>
        <w:ind w:firstLine="708"/>
        <w:rPr>
          <w:color w:val="000000"/>
          <w:sz w:val="24"/>
          <w:szCs w:val="24"/>
        </w:rPr>
      </w:pPr>
    </w:p>
    <w:p w14:paraId="5D1BD63F" w14:textId="77777777" w:rsidR="003B7EA2" w:rsidRDefault="003B7EA2" w:rsidP="00E66D28">
      <w:pPr>
        <w:ind w:left="709"/>
        <w:rPr>
          <w:b/>
          <w:color w:val="000000"/>
          <w:sz w:val="24"/>
          <w:szCs w:val="24"/>
        </w:rPr>
      </w:pPr>
    </w:p>
    <w:p w14:paraId="51851B47" w14:textId="77777777" w:rsidR="00E66D28" w:rsidRPr="00E66D28" w:rsidRDefault="00E66D28" w:rsidP="00E66D28">
      <w:pPr>
        <w:ind w:left="709"/>
        <w:jc w:val="both"/>
        <w:rPr>
          <w:sz w:val="24"/>
          <w:szCs w:val="24"/>
        </w:rPr>
      </w:pPr>
    </w:p>
    <w:p w14:paraId="0DA0C287" w14:textId="77777777" w:rsidR="00E66D28" w:rsidRPr="00E66D28" w:rsidRDefault="00E66D28" w:rsidP="00E66D28">
      <w:pPr>
        <w:rPr>
          <w:color w:val="000000"/>
          <w:sz w:val="24"/>
          <w:szCs w:val="24"/>
        </w:rPr>
        <w:sectPr w:rsidR="00E66D28" w:rsidRPr="00E66D28" w:rsidSect="00DC795F">
          <w:headerReference w:type="default" r:id="rId12"/>
          <w:footerReference w:type="default" r:id="rId13"/>
          <w:footerReference w:type="first" r:id="rId14"/>
          <w:pgSz w:w="11906" w:h="16838"/>
          <w:pgMar w:top="851" w:right="567" w:bottom="851" w:left="1134" w:header="709" w:footer="397" w:gutter="0"/>
          <w:pgNumType w:start="1"/>
          <w:cols w:space="720"/>
          <w:titlePg/>
          <w:docGrid w:linePitch="272"/>
        </w:sectPr>
      </w:pPr>
    </w:p>
    <w:p w14:paraId="6B537867" w14:textId="77777777" w:rsidR="00E66D28" w:rsidRPr="00E66D28" w:rsidRDefault="00E66D28" w:rsidP="00E66D28">
      <w:pPr>
        <w:rPr>
          <w:color w:val="000000"/>
          <w:sz w:val="24"/>
          <w:szCs w:val="24"/>
        </w:rPr>
        <w:sectPr w:rsidR="00E66D28" w:rsidRPr="00E66D28" w:rsidSect="00580442">
          <w:headerReference w:type="default" r:id="rId15"/>
          <w:footerReference w:type="default" r:id="rId16"/>
          <w:footerReference w:type="first" r:id="rId17"/>
          <w:type w:val="continuous"/>
          <w:pgSz w:w="11906" w:h="16838"/>
          <w:pgMar w:top="851" w:right="567" w:bottom="851" w:left="1134" w:header="709" w:footer="397" w:gutter="0"/>
          <w:pgNumType w:start="1"/>
          <w:cols w:space="720"/>
          <w:titlePg/>
          <w:docGrid w:linePitch="272"/>
        </w:sectPr>
      </w:pPr>
    </w:p>
    <w:p w14:paraId="7C3EEC91" w14:textId="77777777" w:rsidR="00E66D28" w:rsidRPr="00E66D28" w:rsidRDefault="00E66D28" w:rsidP="00E66D28">
      <w:pPr>
        <w:pBdr>
          <w:top w:val="nil"/>
          <w:left w:val="nil"/>
          <w:bottom w:val="nil"/>
          <w:right w:val="nil"/>
          <w:between w:val="nil"/>
        </w:pBdr>
        <w:ind w:left="11907"/>
        <w:outlineLvl w:val="0"/>
        <w:rPr>
          <w:b/>
          <w:sz w:val="24"/>
          <w:szCs w:val="24"/>
        </w:rPr>
      </w:pPr>
      <w:r w:rsidRPr="00E66D28">
        <w:rPr>
          <w:b/>
          <w:sz w:val="24"/>
          <w:szCs w:val="24"/>
        </w:rPr>
        <w:lastRenderedPageBreak/>
        <w:t>Приложение 2</w:t>
      </w:r>
    </w:p>
    <w:p w14:paraId="15067F46" w14:textId="77777777" w:rsidR="00E66D28" w:rsidRPr="00E66D28" w:rsidRDefault="00E66D28" w:rsidP="00E66D28">
      <w:pPr>
        <w:ind w:left="11907"/>
        <w:rPr>
          <w:sz w:val="24"/>
          <w:szCs w:val="24"/>
        </w:rPr>
      </w:pPr>
      <w:r w:rsidRPr="00E66D28">
        <w:rPr>
          <w:sz w:val="24"/>
          <w:szCs w:val="24"/>
        </w:rPr>
        <w:t>к аукционным документам</w:t>
      </w:r>
    </w:p>
    <w:p w14:paraId="354D5900" w14:textId="77777777" w:rsidR="00E66D28" w:rsidRPr="00E66D28" w:rsidRDefault="00E66D28" w:rsidP="00E66D28">
      <w:pPr>
        <w:pBdr>
          <w:top w:val="nil"/>
          <w:left w:val="nil"/>
          <w:bottom w:val="nil"/>
          <w:right w:val="nil"/>
          <w:between w:val="nil"/>
        </w:pBdr>
        <w:jc w:val="center"/>
        <w:rPr>
          <w:b/>
          <w:color w:val="000000"/>
          <w:sz w:val="24"/>
          <w:szCs w:val="24"/>
        </w:rPr>
      </w:pPr>
    </w:p>
    <w:p w14:paraId="735C3428" w14:textId="77777777" w:rsidR="00E66D28" w:rsidRPr="00E66D28" w:rsidRDefault="00E66D28" w:rsidP="00E66D28">
      <w:pPr>
        <w:pBdr>
          <w:top w:val="nil"/>
          <w:left w:val="nil"/>
          <w:bottom w:val="nil"/>
          <w:right w:val="nil"/>
          <w:between w:val="nil"/>
        </w:pBdr>
        <w:jc w:val="center"/>
        <w:rPr>
          <w:color w:val="000000"/>
          <w:sz w:val="24"/>
          <w:szCs w:val="24"/>
        </w:rPr>
      </w:pPr>
      <w:r w:rsidRPr="00E66D28">
        <w:rPr>
          <w:b/>
          <w:color w:val="000000"/>
          <w:sz w:val="24"/>
          <w:szCs w:val="24"/>
        </w:rPr>
        <w:t xml:space="preserve">СПЕЦИФИКАЦИЯ </w:t>
      </w:r>
    </w:p>
    <w:p w14:paraId="3349D699" w14:textId="77777777" w:rsidR="00E66D28" w:rsidRPr="00E66D28" w:rsidRDefault="00E66D28" w:rsidP="00E66D28">
      <w:pPr>
        <w:pBdr>
          <w:top w:val="nil"/>
          <w:left w:val="nil"/>
          <w:bottom w:val="nil"/>
          <w:right w:val="nil"/>
          <w:between w:val="nil"/>
        </w:pBdr>
        <w:jc w:val="center"/>
        <w:rPr>
          <w:color w:val="000000"/>
          <w:sz w:val="24"/>
          <w:szCs w:val="24"/>
        </w:rPr>
      </w:pPr>
      <w:r w:rsidRPr="00E66D28">
        <w:rPr>
          <w:b/>
          <w:color w:val="000000"/>
          <w:sz w:val="24"/>
          <w:szCs w:val="24"/>
        </w:rPr>
        <w:t>(для медицинской техники, иного оборудования и/или изделий, в том числе медицинского назначения)</w:t>
      </w:r>
    </w:p>
    <w:p w14:paraId="32BA6CFF" w14:textId="77777777" w:rsidR="00E66D28" w:rsidRPr="00E66D28" w:rsidRDefault="00E66D28" w:rsidP="00E66D28">
      <w:pPr>
        <w:pBdr>
          <w:top w:val="nil"/>
          <w:left w:val="nil"/>
          <w:bottom w:val="nil"/>
          <w:right w:val="nil"/>
          <w:between w:val="nil"/>
        </w:pBdr>
        <w:jc w:val="center"/>
        <w:rPr>
          <w:color w:val="000000"/>
          <w:sz w:val="24"/>
          <w:szCs w:val="24"/>
        </w:rPr>
      </w:pPr>
    </w:p>
    <w:p w14:paraId="34F43C11" w14:textId="77777777" w:rsidR="00E66D28" w:rsidRPr="00E66D28" w:rsidRDefault="00E66D28" w:rsidP="00E66D28">
      <w:pPr>
        <w:pBdr>
          <w:top w:val="nil"/>
          <w:left w:val="nil"/>
          <w:bottom w:val="nil"/>
          <w:right w:val="nil"/>
          <w:between w:val="nil"/>
        </w:pBdr>
        <w:tabs>
          <w:tab w:val="left" w:pos="7371"/>
        </w:tabs>
        <w:spacing w:after="120"/>
        <w:rPr>
          <w:color w:val="000000"/>
          <w:sz w:val="24"/>
          <w:szCs w:val="24"/>
        </w:rPr>
      </w:pPr>
      <w:r w:rsidRPr="00E66D28">
        <w:rPr>
          <w:color w:val="000000"/>
          <w:sz w:val="24"/>
          <w:szCs w:val="24"/>
        </w:rPr>
        <w:t xml:space="preserve">Номер процедуры: _________    лот №___________                                    </w:t>
      </w:r>
      <w:r w:rsidRPr="00E66D28">
        <w:rPr>
          <w:color w:val="000000"/>
          <w:sz w:val="24"/>
          <w:szCs w:val="24"/>
        </w:rPr>
        <w:tab/>
        <w:t>Стр._____ из 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2"/>
        <w:gridCol w:w="1491"/>
        <w:gridCol w:w="3233"/>
        <w:gridCol w:w="1115"/>
        <w:gridCol w:w="163"/>
        <w:gridCol w:w="900"/>
        <w:gridCol w:w="1151"/>
        <w:gridCol w:w="851"/>
        <w:gridCol w:w="1234"/>
        <w:gridCol w:w="639"/>
        <w:gridCol w:w="771"/>
        <w:gridCol w:w="427"/>
        <w:gridCol w:w="1026"/>
        <w:gridCol w:w="215"/>
        <w:gridCol w:w="1234"/>
      </w:tblGrid>
      <w:tr w:rsidR="00E66D28" w:rsidRPr="00E66D28" w14:paraId="526BE5F0" w14:textId="77777777" w:rsidTr="00C7240D">
        <w:trPr>
          <w:trHeight w:val="2300"/>
        </w:trPr>
        <w:tc>
          <w:tcPr>
            <w:tcW w:w="294" w:type="pct"/>
            <w:vAlign w:val="center"/>
          </w:tcPr>
          <w:p w14:paraId="18B13251" w14:textId="77777777" w:rsidR="00E66D28" w:rsidRPr="000753EF" w:rsidRDefault="00E66D28" w:rsidP="00E66D28">
            <w:pPr>
              <w:pBdr>
                <w:top w:val="nil"/>
                <w:left w:val="nil"/>
                <w:bottom w:val="nil"/>
                <w:right w:val="nil"/>
                <w:between w:val="nil"/>
              </w:pBdr>
              <w:rPr>
                <w:color w:val="000000"/>
                <w:sz w:val="16"/>
                <w:szCs w:val="16"/>
              </w:rPr>
            </w:pPr>
            <w:r w:rsidRPr="000753EF">
              <w:rPr>
                <w:color w:val="000000"/>
                <w:sz w:val="16"/>
                <w:szCs w:val="16"/>
              </w:rPr>
              <w:t xml:space="preserve">№ позиции согласно </w:t>
            </w:r>
          </w:p>
          <w:p w14:paraId="60E4149B" w14:textId="77777777" w:rsidR="00E66D28" w:rsidRPr="000753EF" w:rsidRDefault="00E66D28" w:rsidP="00E66D28">
            <w:pPr>
              <w:pBdr>
                <w:top w:val="nil"/>
                <w:left w:val="nil"/>
                <w:bottom w:val="nil"/>
                <w:right w:val="nil"/>
                <w:between w:val="nil"/>
              </w:pBdr>
              <w:rPr>
                <w:color w:val="000000"/>
                <w:sz w:val="24"/>
                <w:szCs w:val="24"/>
              </w:rPr>
            </w:pPr>
            <w:r w:rsidRPr="000753EF">
              <w:rPr>
                <w:color w:val="000000"/>
                <w:sz w:val="16"/>
                <w:szCs w:val="16"/>
              </w:rPr>
              <w:t>заявке на закупку</w:t>
            </w:r>
          </w:p>
        </w:tc>
        <w:tc>
          <w:tcPr>
            <w:tcW w:w="1539" w:type="pct"/>
            <w:gridSpan w:val="2"/>
            <w:vAlign w:val="center"/>
          </w:tcPr>
          <w:p w14:paraId="28F76D94" w14:textId="77777777" w:rsidR="00E66D28" w:rsidRPr="000753EF" w:rsidRDefault="00E66D28" w:rsidP="00E66D28">
            <w:pPr>
              <w:keepNext/>
              <w:pBdr>
                <w:top w:val="nil"/>
                <w:left w:val="nil"/>
                <w:bottom w:val="nil"/>
                <w:right w:val="nil"/>
                <w:between w:val="nil"/>
              </w:pBdr>
              <w:ind w:left="-106" w:right="-28"/>
              <w:jc w:val="center"/>
              <w:rPr>
                <w:b/>
                <w:sz w:val="16"/>
                <w:szCs w:val="16"/>
              </w:rPr>
            </w:pPr>
            <w:r w:rsidRPr="000753EF">
              <w:rPr>
                <w:b/>
                <w:sz w:val="16"/>
                <w:szCs w:val="16"/>
              </w:rPr>
              <w:t>Наименование товара, предлагаемого участником.</w:t>
            </w:r>
          </w:p>
          <w:p w14:paraId="3733967D" w14:textId="77777777" w:rsidR="00E66D28" w:rsidRPr="000753EF" w:rsidRDefault="00E66D28" w:rsidP="00E66D28">
            <w:pPr>
              <w:keepNext/>
              <w:pBdr>
                <w:top w:val="nil"/>
                <w:left w:val="nil"/>
                <w:bottom w:val="nil"/>
                <w:right w:val="nil"/>
                <w:between w:val="nil"/>
              </w:pBdr>
              <w:ind w:left="-106" w:right="-28"/>
              <w:jc w:val="center"/>
              <w:rPr>
                <w:b/>
                <w:sz w:val="16"/>
                <w:szCs w:val="16"/>
              </w:rPr>
            </w:pPr>
            <w:r w:rsidRPr="000753EF">
              <w:rPr>
                <w:b/>
                <w:sz w:val="16"/>
                <w:szCs w:val="16"/>
              </w:rPr>
              <w:br/>
              <w:t xml:space="preserve"> Наименование товара, относящегося к  медицинским изделиям указываются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51211D70" w14:textId="77777777" w:rsidR="00E66D28" w:rsidRPr="000753EF" w:rsidRDefault="00E66D28" w:rsidP="00E66D28">
            <w:pPr>
              <w:jc w:val="both"/>
              <w:rPr>
                <w:b/>
                <w:sz w:val="16"/>
                <w:szCs w:val="16"/>
              </w:rPr>
            </w:pPr>
            <w:r w:rsidRPr="000753EF">
              <w:rPr>
                <w:b/>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p>
          <w:p w14:paraId="7E733E54" w14:textId="77777777" w:rsidR="00E66D28" w:rsidRPr="000753EF" w:rsidRDefault="00E66D28" w:rsidP="00E66D28">
            <w:pPr>
              <w:keepNext/>
              <w:pBdr>
                <w:top w:val="nil"/>
                <w:left w:val="nil"/>
                <w:bottom w:val="nil"/>
                <w:right w:val="nil"/>
                <w:between w:val="nil"/>
              </w:pBdr>
              <w:ind w:left="-106" w:right="-28"/>
              <w:jc w:val="center"/>
              <w:rPr>
                <w:b/>
                <w:color w:val="000000"/>
                <w:sz w:val="16"/>
                <w:szCs w:val="16"/>
              </w:rPr>
            </w:pPr>
            <w:r w:rsidRPr="000753EF">
              <w:rPr>
                <w:b/>
                <w:sz w:val="16"/>
                <w:szCs w:val="16"/>
              </w:rPr>
              <w:t>или договору на проведение комплекса предварительных технических работ</w:t>
            </w:r>
          </w:p>
        </w:tc>
        <w:tc>
          <w:tcPr>
            <w:tcW w:w="363" w:type="pct"/>
            <w:vAlign w:val="center"/>
          </w:tcPr>
          <w:p w14:paraId="262B2B42" w14:textId="77777777" w:rsidR="00E66D28" w:rsidRPr="000753EF" w:rsidRDefault="00E66D28" w:rsidP="00E66D28">
            <w:pPr>
              <w:pBdr>
                <w:top w:val="nil"/>
                <w:left w:val="nil"/>
                <w:bottom w:val="nil"/>
                <w:right w:val="nil"/>
                <w:between w:val="nil"/>
              </w:pBdr>
              <w:ind w:left="-95" w:right="-147"/>
              <w:jc w:val="center"/>
              <w:rPr>
                <w:color w:val="000000"/>
                <w:sz w:val="16"/>
                <w:szCs w:val="16"/>
              </w:rPr>
            </w:pPr>
            <w:r w:rsidRPr="000753EF">
              <w:rPr>
                <w:b/>
                <w:color w:val="000000"/>
                <w:sz w:val="16"/>
                <w:szCs w:val="16"/>
              </w:rPr>
              <w:t xml:space="preserve">Каталожный номер </w:t>
            </w:r>
          </w:p>
          <w:p w14:paraId="61273780" w14:textId="77777777" w:rsidR="00E66D28" w:rsidRPr="000753EF" w:rsidRDefault="00E66D28" w:rsidP="00E66D28">
            <w:pPr>
              <w:pBdr>
                <w:top w:val="nil"/>
                <w:left w:val="nil"/>
                <w:bottom w:val="nil"/>
                <w:right w:val="nil"/>
                <w:between w:val="nil"/>
              </w:pBdr>
              <w:ind w:left="34" w:right="-147"/>
              <w:jc w:val="center"/>
              <w:rPr>
                <w:color w:val="FF0000"/>
                <w:sz w:val="24"/>
                <w:szCs w:val="24"/>
              </w:rPr>
            </w:pPr>
          </w:p>
        </w:tc>
        <w:tc>
          <w:tcPr>
            <w:tcW w:w="721" w:type="pct"/>
            <w:gridSpan w:val="3"/>
            <w:vAlign w:val="center"/>
          </w:tcPr>
          <w:p w14:paraId="38891001" w14:textId="77777777" w:rsidR="00E66D28" w:rsidRPr="000753EF" w:rsidRDefault="00E66D28" w:rsidP="00E66D28">
            <w:pPr>
              <w:keepNext/>
              <w:pBdr>
                <w:top w:val="nil"/>
                <w:left w:val="nil"/>
                <w:bottom w:val="nil"/>
                <w:right w:val="nil"/>
                <w:between w:val="nil"/>
              </w:pBdr>
              <w:ind w:left="-69" w:hanging="7"/>
              <w:jc w:val="center"/>
              <w:rPr>
                <w:color w:val="000000"/>
                <w:sz w:val="16"/>
                <w:szCs w:val="16"/>
              </w:rPr>
            </w:pPr>
            <w:r w:rsidRPr="000753EF">
              <w:rPr>
                <w:color w:val="000000"/>
                <w:sz w:val="16"/>
                <w:szCs w:val="16"/>
              </w:rPr>
              <w:t>Номер регистрационного удостоверения и срок его действия</w:t>
            </w:r>
          </w:p>
        </w:tc>
        <w:tc>
          <w:tcPr>
            <w:tcW w:w="679" w:type="pct"/>
            <w:gridSpan w:val="2"/>
            <w:vAlign w:val="center"/>
          </w:tcPr>
          <w:p w14:paraId="7D37BC6B" w14:textId="77777777" w:rsidR="00E66D28" w:rsidRPr="000753EF" w:rsidRDefault="00E66D28" w:rsidP="00E66D28">
            <w:pPr>
              <w:pBdr>
                <w:top w:val="nil"/>
                <w:left w:val="nil"/>
                <w:bottom w:val="nil"/>
                <w:right w:val="nil"/>
                <w:between w:val="nil"/>
              </w:pBdr>
              <w:ind w:left="-107" w:right="-99"/>
              <w:jc w:val="center"/>
              <w:rPr>
                <w:color w:val="000000"/>
                <w:sz w:val="16"/>
                <w:szCs w:val="16"/>
              </w:rPr>
            </w:pPr>
            <w:r w:rsidRPr="000753EF">
              <w:rPr>
                <w:color w:val="000000"/>
                <w:sz w:val="16"/>
                <w:szCs w:val="16"/>
              </w:rPr>
              <w:t xml:space="preserve">Наименование и географическое указание, производителя (изготовителя) товара. </w:t>
            </w:r>
          </w:p>
          <w:p w14:paraId="5E444EB4" w14:textId="77777777" w:rsidR="00E66D28" w:rsidRPr="000753EF" w:rsidRDefault="00E66D28" w:rsidP="00E66D28">
            <w:pPr>
              <w:pBdr>
                <w:top w:val="nil"/>
                <w:left w:val="nil"/>
                <w:bottom w:val="nil"/>
                <w:right w:val="nil"/>
                <w:between w:val="nil"/>
              </w:pBdr>
              <w:ind w:left="-107" w:right="-99"/>
              <w:jc w:val="center"/>
              <w:rPr>
                <w:color w:val="000000"/>
                <w:sz w:val="16"/>
                <w:szCs w:val="16"/>
              </w:rPr>
            </w:pPr>
          </w:p>
          <w:p w14:paraId="7D8C36B7" w14:textId="77777777" w:rsidR="00E66D28" w:rsidRPr="000753EF" w:rsidRDefault="00E66D28" w:rsidP="00E66D28">
            <w:pPr>
              <w:pBdr>
                <w:top w:val="nil"/>
                <w:left w:val="nil"/>
                <w:bottom w:val="nil"/>
                <w:right w:val="nil"/>
                <w:between w:val="nil"/>
              </w:pBdr>
              <w:ind w:left="-107" w:right="-99"/>
              <w:jc w:val="center"/>
              <w:rPr>
                <w:color w:val="000000"/>
                <w:sz w:val="16"/>
                <w:szCs w:val="16"/>
              </w:rPr>
            </w:pPr>
            <w:r w:rsidRPr="000753EF">
              <w:rPr>
                <w:color w:val="000000"/>
                <w:sz w:val="16"/>
                <w:szCs w:val="16"/>
              </w:rPr>
              <w:t>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указанному в регистрационном удостоверении или сведениям из государственного реестра медицинской техники и изделий медицинского назначения Республики Беларусь</w:t>
            </w:r>
          </w:p>
          <w:p w14:paraId="071BF6D5" w14:textId="77777777" w:rsidR="00E66D28" w:rsidRPr="000753EF" w:rsidRDefault="00E66D28" w:rsidP="00E66D28">
            <w:pPr>
              <w:pBdr>
                <w:top w:val="nil"/>
                <w:left w:val="nil"/>
                <w:bottom w:val="nil"/>
                <w:right w:val="nil"/>
                <w:between w:val="nil"/>
              </w:pBdr>
              <w:ind w:left="-107" w:right="-99"/>
              <w:jc w:val="center"/>
              <w:rPr>
                <w:color w:val="000000"/>
                <w:sz w:val="16"/>
                <w:szCs w:val="16"/>
              </w:rPr>
            </w:pPr>
            <w:r w:rsidRPr="000753EF">
              <w:rPr>
                <w:b/>
                <w:sz w:val="16"/>
                <w:szCs w:val="16"/>
              </w:rPr>
              <w:t>(в регистрационном удостоверении, выданному в рамках ЕАЭС или сведениям из единого реестра медицинских изделий, зарегистрированных в рамках ЕАЭС) или в договоре на проведение комплекса предварительных технических работ</w:t>
            </w:r>
          </w:p>
        </w:tc>
        <w:tc>
          <w:tcPr>
            <w:tcW w:w="459" w:type="pct"/>
            <w:gridSpan w:val="2"/>
            <w:vAlign w:val="center"/>
          </w:tcPr>
          <w:p w14:paraId="56D8EFAB" w14:textId="77777777" w:rsidR="00E66D28" w:rsidRPr="000753EF" w:rsidRDefault="00E66D28" w:rsidP="00E66D28">
            <w:pPr>
              <w:pBdr>
                <w:top w:val="nil"/>
                <w:left w:val="nil"/>
                <w:bottom w:val="nil"/>
                <w:right w:val="nil"/>
                <w:between w:val="nil"/>
              </w:pBdr>
              <w:ind w:left="-108" w:right="-108"/>
              <w:jc w:val="center"/>
              <w:rPr>
                <w:color w:val="000000"/>
                <w:sz w:val="16"/>
                <w:szCs w:val="16"/>
              </w:rPr>
            </w:pPr>
            <w:r w:rsidRPr="000753EF">
              <w:rPr>
                <w:color w:val="000000"/>
                <w:sz w:val="16"/>
                <w:szCs w:val="16"/>
              </w:rPr>
              <w:t xml:space="preserve">Общий срок годности и (или) стерильности, установленный изготовителем (производителем) </w:t>
            </w:r>
          </w:p>
          <w:p w14:paraId="5B6F45FE" w14:textId="77777777" w:rsidR="00E66D28" w:rsidRPr="000753EF" w:rsidRDefault="00E66D28" w:rsidP="00E66D28">
            <w:pPr>
              <w:pBdr>
                <w:top w:val="nil"/>
                <w:left w:val="nil"/>
                <w:bottom w:val="nil"/>
                <w:right w:val="nil"/>
                <w:between w:val="nil"/>
              </w:pBdr>
              <w:ind w:left="-108" w:right="-108"/>
              <w:jc w:val="center"/>
              <w:rPr>
                <w:color w:val="000000"/>
                <w:sz w:val="16"/>
                <w:szCs w:val="16"/>
              </w:rPr>
            </w:pPr>
            <w:r w:rsidRPr="000753EF">
              <w:rPr>
                <w:color w:val="000000"/>
                <w:sz w:val="16"/>
                <w:szCs w:val="16"/>
              </w:rPr>
              <w:t>(указывается в днях, неделях, месяцах, годах)</w:t>
            </w:r>
          </w:p>
          <w:p w14:paraId="56DCF711" w14:textId="77777777" w:rsidR="00E66D28" w:rsidRPr="000753EF" w:rsidRDefault="00E66D28" w:rsidP="00E66D28">
            <w:pPr>
              <w:pBdr>
                <w:top w:val="nil"/>
                <w:left w:val="nil"/>
                <w:bottom w:val="nil"/>
                <w:right w:val="nil"/>
                <w:between w:val="nil"/>
              </w:pBdr>
              <w:ind w:left="-8"/>
              <w:jc w:val="center"/>
              <w:rPr>
                <w:color w:val="000000"/>
                <w:sz w:val="16"/>
                <w:szCs w:val="16"/>
              </w:rPr>
            </w:pPr>
          </w:p>
        </w:tc>
        <w:tc>
          <w:tcPr>
            <w:tcW w:w="473" w:type="pct"/>
            <w:gridSpan w:val="2"/>
            <w:vAlign w:val="center"/>
          </w:tcPr>
          <w:p w14:paraId="75FF2030" w14:textId="77777777" w:rsidR="00E66D28" w:rsidRPr="000753EF" w:rsidRDefault="00E66D28" w:rsidP="00E66D28">
            <w:pPr>
              <w:pBdr>
                <w:top w:val="nil"/>
                <w:left w:val="nil"/>
                <w:bottom w:val="nil"/>
                <w:right w:val="nil"/>
                <w:between w:val="nil"/>
              </w:pBdr>
              <w:ind w:left="-108" w:right="34"/>
              <w:jc w:val="center"/>
              <w:rPr>
                <w:color w:val="000000"/>
                <w:sz w:val="16"/>
                <w:szCs w:val="16"/>
              </w:rPr>
            </w:pPr>
            <w:r w:rsidRPr="000753EF">
              <w:rPr>
                <w:color w:val="000000"/>
                <w:sz w:val="16"/>
                <w:szCs w:val="16"/>
              </w:rPr>
              <w:t xml:space="preserve">Количество предлагаемого товара (указывается  в  </w:t>
            </w:r>
          </w:p>
          <w:p w14:paraId="5782C98C" w14:textId="77777777" w:rsidR="00E66D28" w:rsidRPr="000753EF" w:rsidRDefault="00E66D28" w:rsidP="00E66D28">
            <w:pPr>
              <w:pBdr>
                <w:top w:val="nil"/>
                <w:left w:val="nil"/>
                <w:bottom w:val="nil"/>
                <w:right w:val="nil"/>
                <w:between w:val="nil"/>
              </w:pBdr>
              <w:ind w:left="-108" w:right="-108"/>
              <w:jc w:val="center"/>
              <w:rPr>
                <w:color w:val="000000"/>
                <w:sz w:val="16"/>
                <w:szCs w:val="16"/>
              </w:rPr>
            </w:pPr>
            <w:r w:rsidRPr="000753EF">
              <w:rPr>
                <w:color w:val="000000"/>
                <w:sz w:val="16"/>
                <w:szCs w:val="16"/>
              </w:rPr>
              <w:t>штуках, коробках, упаковках, флаконах и т.д.)</w:t>
            </w:r>
            <w:r w:rsidRPr="000753EF">
              <w:rPr>
                <w:b/>
                <w:color w:val="000000"/>
                <w:sz w:val="16"/>
                <w:szCs w:val="16"/>
              </w:rPr>
              <w:t xml:space="preserve"> </w:t>
            </w:r>
          </w:p>
          <w:p w14:paraId="4F7AE04B" w14:textId="77777777" w:rsidR="00E66D28" w:rsidRPr="000753EF" w:rsidRDefault="00E66D28" w:rsidP="00E66D28">
            <w:pPr>
              <w:pBdr>
                <w:top w:val="nil"/>
                <w:left w:val="nil"/>
                <w:bottom w:val="nil"/>
                <w:right w:val="nil"/>
                <w:between w:val="nil"/>
              </w:pBdr>
              <w:ind w:left="-108" w:right="-108"/>
              <w:jc w:val="center"/>
              <w:rPr>
                <w:color w:val="000000"/>
                <w:sz w:val="16"/>
                <w:szCs w:val="16"/>
              </w:rPr>
            </w:pPr>
          </w:p>
          <w:p w14:paraId="37FB6E52" w14:textId="77777777" w:rsidR="00E66D28" w:rsidRPr="000753EF" w:rsidRDefault="00E66D28" w:rsidP="00E66D28">
            <w:pPr>
              <w:pBdr>
                <w:top w:val="nil"/>
                <w:left w:val="nil"/>
                <w:bottom w:val="nil"/>
                <w:right w:val="nil"/>
                <w:between w:val="nil"/>
              </w:pBdr>
              <w:ind w:left="-108" w:right="-108"/>
              <w:jc w:val="center"/>
              <w:rPr>
                <w:color w:val="000000"/>
                <w:sz w:val="24"/>
                <w:szCs w:val="24"/>
              </w:rPr>
            </w:pPr>
          </w:p>
        </w:tc>
        <w:tc>
          <w:tcPr>
            <w:tcW w:w="472" w:type="pct"/>
            <w:gridSpan w:val="2"/>
            <w:vAlign w:val="center"/>
          </w:tcPr>
          <w:p w14:paraId="43C407CC" w14:textId="77777777" w:rsidR="00E66D28" w:rsidRPr="00E66D28" w:rsidRDefault="00E66D28" w:rsidP="00E66D28">
            <w:pPr>
              <w:pBdr>
                <w:top w:val="nil"/>
                <w:left w:val="nil"/>
                <w:bottom w:val="nil"/>
                <w:right w:val="nil"/>
                <w:between w:val="nil"/>
              </w:pBdr>
              <w:ind w:right="-37"/>
              <w:jc w:val="center"/>
              <w:rPr>
                <w:color w:val="000000"/>
                <w:sz w:val="32"/>
                <w:szCs w:val="32"/>
              </w:rPr>
            </w:pPr>
            <w:r w:rsidRPr="000753EF">
              <w:rPr>
                <w:color w:val="000000"/>
                <w:sz w:val="16"/>
                <w:szCs w:val="16"/>
              </w:rPr>
              <w:t>Количество товара (штук, флаконов, миллилитров и др.единиц), содержащихся в одной  коробке, упаковке, флаконе и т.д.</w:t>
            </w:r>
            <w:r w:rsidRPr="000753EF">
              <w:rPr>
                <w:b/>
                <w:color w:val="000000"/>
                <w:sz w:val="28"/>
                <w:szCs w:val="16"/>
                <w:vertAlign w:val="superscript"/>
              </w:rPr>
              <w:t xml:space="preserve"> </w:t>
            </w:r>
            <w:r w:rsidRPr="000753EF">
              <w:rPr>
                <w:b/>
                <w:color w:val="000000"/>
                <w:sz w:val="28"/>
                <w:szCs w:val="16"/>
                <w:vertAlign w:val="superscript"/>
              </w:rPr>
              <w:footnoteReference w:id="1"/>
            </w:r>
          </w:p>
        </w:tc>
      </w:tr>
      <w:tr w:rsidR="00E66D28" w:rsidRPr="00E66D28" w14:paraId="71A72450" w14:textId="77777777" w:rsidTr="00C7240D">
        <w:trPr>
          <w:trHeight w:val="240"/>
        </w:trPr>
        <w:tc>
          <w:tcPr>
            <w:tcW w:w="294" w:type="pct"/>
            <w:vAlign w:val="center"/>
          </w:tcPr>
          <w:p w14:paraId="1061174F" w14:textId="77777777" w:rsidR="00E66D28" w:rsidRPr="00E66D28" w:rsidRDefault="00E66D28" w:rsidP="00E66D28">
            <w:pPr>
              <w:pBdr>
                <w:top w:val="nil"/>
                <w:left w:val="nil"/>
                <w:bottom w:val="nil"/>
                <w:right w:val="nil"/>
                <w:between w:val="nil"/>
              </w:pBdr>
              <w:jc w:val="center"/>
              <w:rPr>
                <w:color w:val="000000"/>
              </w:rPr>
            </w:pPr>
            <w:r w:rsidRPr="00E66D28">
              <w:rPr>
                <w:b/>
                <w:color w:val="000000"/>
              </w:rPr>
              <w:t>1</w:t>
            </w:r>
          </w:p>
        </w:tc>
        <w:tc>
          <w:tcPr>
            <w:tcW w:w="1539" w:type="pct"/>
            <w:gridSpan w:val="2"/>
            <w:vAlign w:val="center"/>
          </w:tcPr>
          <w:p w14:paraId="77C7F37C" w14:textId="77777777" w:rsidR="00E66D28" w:rsidRPr="00E66D28" w:rsidRDefault="00E66D28" w:rsidP="00E66D28">
            <w:pPr>
              <w:pBdr>
                <w:top w:val="nil"/>
                <w:left w:val="nil"/>
                <w:bottom w:val="nil"/>
                <w:right w:val="nil"/>
                <w:between w:val="nil"/>
              </w:pBdr>
              <w:ind w:left="-106" w:right="-28"/>
              <w:jc w:val="center"/>
              <w:rPr>
                <w:color w:val="000000"/>
              </w:rPr>
            </w:pPr>
            <w:r w:rsidRPr="00E66D28">
              <w:rPr>
                <w:b/>
                <w:color w:val="000000"/>
              </w:rPr>
              <w:t>2</w:t>
            </w:r>
          </w:p>
        </w:tc>
        <w:tc>
          <w:tcPr>
            <w:tcW w:w="363" w:type="pct"/>
          </w:tcPr>
          <w:p w14:paraId="4CD4C851" w14:textId="77777777" w:rsidR="00E66D28" w:rsidRPr="00E66D28" w:rsidRDefault="00E66D28" w:rsidP="00E66D28">
            <w:pPr>
              <w:pBdr>
                <w:top w:val="nil"/>
                <w:left w:val="nil"/>
                <w:bottom w:val="nil"/>
                <w:right w:val="nil"/>
                <w:between w:val="nil"/>
              </w:pBdr>
              <w:ind w:left="-188" w:right="-147"/>
              <w:jc w:val="center"/>
              <w:rPr>
                <w:color w:val="000000"/>
              </w:rPr>
            </w:pPr>
            <w:r w:rsidRPr="00E66D28">
              <w:rPr>
                <w:b/>
                <w:color w:val="000000"/>
              </w:rPr>
              <w:t>3</w:t>
            </w:r>
          </w:p>
        </w:tc>
        <w:tc>
          <w:tcPr>
            <w:tcW w:w="721" w:type="pct"/>
            <w:gridSpan w:val="3"/>
          </w:tcPr>
          <w:p w14:paraId="1A15B766" w14:textId="77777777" w:rsidR="00E66D28" w:rsidRPr="00E66D28" w:rsidRDefault="00E66D28" w:rsidP="00E66D28">
            <w:pPr>
              <w:pBdr>
                <w:top w:val="nil"/>
                <w:left w:val="nil"/>
                <w:bottom w:val="nil"/>
                <w:right w:val="nil"/>
                <w:between w:val="nil"/>
              </w:pBdr>
              <w:ind w:left="-69" w:hanging="7"/>
              <w:jc w:val="center"/>
              <w:rPr>
                <w:color w:val="000000"/>
              </w:rPr>
            </w:pPr>
            <w:r w:rsidRPr="00E66D28">
              <w:rPr>
                <w:b/>
                <w:color w:val="000000"/>
              </w:rPr>
              <w:t>4</w:t>
            </w:r>
          </w:p>
        </w:tc>
        <w:tc>
          <w:tcPr>
            <w:tcW w:w="679" w:type="pct"/>
            <w:gridSpan w:val="2"/>
            <w:vAlign w:val="center"/>
          </w:tcPr>
          <w:p w14:paraId="4E299414" w14:textId="77777777" w:rsidR="00E66D28" w:rsidRPr="00E66D28" w:rsidRDefault="00E66D28" w:rsidP="00E66D28">
            <w:pPr>
              <w:pBdr>
                <w:top w:val="nil"/>
                <w:left w:val="nil"/>
                <w:bottom w:val="nil"/>
                <w:right w:val="nil"/>
                <w:between w:val="nil"/>
              </w:pBdr>
              <w:ind w:left="-107" w:right="-99"/>
              <w:jc w:val="center"/>
              <w:rPr>
                <w:color w:val="000000"/>
              </w:rPr>
            </w:pPr>
            <w:r w:rsidRPr="00E66D28">
              <w:rPr>
                <w:b/>
                <w:color w:val="000000"/>
              </w:rPr>
              <w:t>5</w:t>
            </w:r>
          </w:p>
        </w:tc>
        <w:tc>
          <w:tcPr>
            <w:tcW w:w="459" w:type="pct"/>
            <w:gridSpan w:val="2"/>
          </w:tcPr>
          <w:p w14:paraId="2C229CCE" w14:textId="77777777" w:rsidR="00E66D28" w:rsidRPr="00E66D28" w:rsidRDefault="00E66D28" w:rsidP="00E66D28">
            <w:pPr>
              <w:pBdr>
                <w:top w:val="nil"/>
                <w:left w:val="nil"/>
                <w:bottom w:val="nil"/>
                <w:right w:val="nil"/>
                <w:between w:val="nil"/>
              </w:pBdr>
              <w:ind w:left="-108" w:right="-108"/>
              <w:jc w:val="center"/>
              <w:rPr>
                <w:color w:val="000000"/>
              </w:rPr>
            </w:pPr>
            <w:r w:rsidRPr="00E66D28">
              <w:rPr>
                <w:b/>
                <w:color w:val="000000"/>
              </w:rPr>
              <w:t>6</w:t>
            </w:r>
          </w:p>
        </w:tc>
        <w:tc>
          <w:tcPr>
            <w:tcW w:w="473" w:type="pct"/>
            <w:gridSpan w:val="2"/>
            <w:vAlign w:val="center"/>
          </w:tcPr>
          <w:p w14:paraId="46E666FF" w14:textId="77777777" w:rsidR="00E66D28" w:rsidRPr="00E66D28" w:rsidRDefault="00E66D28" w:rsidP="00E66D28">
            <w:pPr>
              <w:pBdr>
                <w:top w:val="nil"/>
                <w:left w:val="nil"/>
                <w:bottom w:val="nil"/>
                <w:right w:val="nil"/>
                <w:between w:val="nil"/>
              </w:pBdr>
              <w:ind w:left="-108" w:right="-108"/>
              <w:jc w:val="center"/>
              <w:rPr>
                <w:color w:val="000000"/>
              </w:rPr>
            </w:pPr>
            <w:r w:rsidRPr="00E66D28">
              <w:rPr>
                <w:b/>
                <w:color w:val="000000"/>
              </w:rPr>
              <w:t>7</w:t>
            </w:r>
          </w:p>
        </w:tc>
        <w:tc>
          <w:tcPr>
            <w:tcW w:w="472" w:type="pct"/>
            <w:gridSpan w:val="2"/>
          </w:tcPr>
          <w:p w14:paraId="100A2E83" w14:textId="77777777" w:rsidR="00E66D28" w:rsidRPr="00E66D28" w:rsidRDefault="00E66D28" w:rsidP="00E66D28">
            <w:pPr>
              <w:pBdr>
                <w:top w:val="nil"/>
                <w:left w:val="nil"/>
                <w:bottom w:val="nil"/>
                <w:right w:val="nil"/>
                <w:between w:val="nil"/>
              </w:pBdr>
              <w:jc w:val="center"/>
              <w:rPr>
                <w:color w:val="000000"/>
              </w:rPr>
            </w:pPr>
            <w:r w:rsidRPr="00E66D28">
              <w:rPr>
                <w:b/>
                <w:color w:val="000000"/>
              </w:rPr>
              <w:t>8</w:t>
            </w:r>
          </w:p>
        </w:tc>
      </w:tr>
      <w:tr w:rsidR="00E66D28" w:rsidRPr="00E66D28" w14:paraId="6A23AD1C" w14:textId="77777777" w:rsidTr="00C7240D">
        <w:trPr>
          <w:trHeight w:val="320"/>
        </w:trPr>
        <w:tc>
          <w:tcPr>
            <w:tcW w:w="294" w:type="pct"/>
          </w:tcPr>
          <w:p w14:paraId="34291144" w14:textId="77777777" w:rsidR="00E66D28" w:rsidRPr="00E66D28" w:rsidRDefault="00E66D28" w:rsidP="00E66D28">
            <w:pPr>
              <w:pBdr>
                <w:top w:val="nil"/>
                <w:left w:val="nil"/>
                <w:bottom w:val="nil"/>
                <w:right w:val="nil"/>
                <w:between w:val="nil"/>
              </w:pBdr>
              <w:jc w:val="center"/>
              <w:rPr>
                <w:color w:val="000000"/>
                <w:sz w:val="24"/>
                <w:szCs w:val="24"/>
              </w:rPr>
            </w:pPr>
          </w:p>
        </w:tc>
        <w:tc>
          <w:tcPr>
            <w:tcW w:w="1539" w:type="pct"/>
            <w:gridSpan w:val="2"/>
          </w:tcPr>
          <w:p w14:paraId="26882F74" w14:textId="77777777" w:rsidR="00E66D28" w:rsidRPr="00E66D28" w:rsidRDefault="00E66D28" w:rsidP="00E66D28">
            <w:pPr>
              <w:pBdr>
                <w:top w:val="nil"/>
                <w:left w:val="nil"/>
                <w:bottom w:val="nil"/>
                <w:right w:val="nil"/>
                <w:between w:val="nil"/>
              </w:pBdr>
              <w:ind w:left="-106" w:right="-28"/>
              <w:rPr>
                <w:color w:val="000000"/>
                <w:sz w:val="24"/>
                <w:szCs w:val="24"/>
              </w:rPr>
            </w:pPr>
          </w:p>
        </w:tc>
        <w:tc>
          <w:tcPr>
            <w:tcW w:w="363" w:type="pct"/>
          </w:tcPr>
          <w:p w14:paraId="51912F22" w14:textId="77777777" w:rsidR="00E66D28" w:rsidRPr="00E66D28" w:rsidRDefault="00E66D28" w:rsidP="00E66D28">
            <w:pPr>
              <w:pBdr>
                <w:top w:val="nil"/>
                <w:left w:val="nil"/>
                <w:bottom w:val="nil"/>
                <w:right w:val="nil"/>
                <w:between w:val="nil"/>
              </w:pBdr>
              <w:ind w:left="-188" w:right="-147"/>
              <w:jc w:val="center"/>
              <w:rPr>
                <w:color w:val="000000"/>
                <w:sz w:val="24"/>
                <w:szCs w:val="24"/>
              </w:rPr>
            </w:pPr>
          </w:p>
        </w:tc>
        <w:tc>
          <w:tcPr>
            <w:tcW w:w="721" w:type="pct"/>
            <w:gridSpan w:val="3"/>
          </w:tcPr>
          <w:p w14:paraId="49CA1BD2"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p>
        </w:tc>
        <w:tc>
          <w:tcPr>
            <w:tcW w:w="679" w:type="pct"/>
            <w:gridSpan w:val="2"/>
          </w:tcPr>
          <w:p w14:paraId="699A136A" w14:textId="77777777" w:rsidR="00E66D28" w:rsidRPr="00E66D28" w:rsidRDefault="00E66D28" w:rsidP="00E66D28">
            <w:pPr>
              <w:pBdr>
                <w:top w:val="nil"/>
                <w:left w:val="nil"/>
                <w:bottom w:val="nil"/>
                <w:right w:val="nil"/>
                <w:between w:val="nil"/>
              </w:pBdr>
              <w:ind w:left="-108" w:right="-108"/>
              <w:jc w:val="center"/>
              <w:rPr>
                <w:color w:val="000000"/>
                <w:sz w:val="24"/>
                <w:szCs w:val="24"/>
              </w:rPr>
            </w:pPr>
          </w:p>
        </w:tc>
        <w:tc>
          <w:tcPr>
            <w:tcW w:w="459" w:type="pct"/>
            <w:gridSpan w:val="2"/>
          </w:tcPr>
          <w:p w14:paraId="56E7B853" w14:textId="77777777" w:rsidR="00E66D28" w:rsidRPr="00E66D28" w:rsidRDefault="00E66D28" w:rsidP="00E66D28">
            <w:pPr>
              <w:pBdr>
                <w:top w:val="nil"/>
                <w:left w:val="nil"/>
                <w:bottom w:val="nil"/>
                <w:right w:val="nil"/>
                <w:between w:val="nil"/>
              </w:pBdr>
              <w:ind w:left="-108" w:right="-108"/>
              <w:jc w:val="center"/>
              <w:rPr>
                <w:color w:val="000000"/>
                <w:sz w:val="24"/>
                <w:szCs w:val="24"/>
              </w:rPr>
            </w:pPr>
          </w:p>
        </w:tc>
        <w:tc>
          <w:tcPr>
            <w:tcW w:w="473" w:type="pct"/>
            <w:gridSpan w:val="2"/>
          </w:tcPr>
          <w:p w14:paraId="12973ACC" w14:textId="77777777" w:rsidR="00E66D28" w:rsidRPr="00E66D28" w:rsidRDefault="00E66D28" w:rsidP="00E66D28">
            <w:pPr>
              <w:pBdr>
                <w:top w:val="nil"/>
                <w:left w:val="nil"/>
                <w:bottom w:val="nil"/>
                <w:right w:val="nil"/>
                <w:between w:val="nil"/>
              </w:pBdr>
              <w:ind w:left="-108" w:right="-108"/>
              <w:jc w:val="center"/>
              <w:rPr>
                <w:color w:val="000000"/>
                <w:sz w:val="24"/>
                <w:szCs w:val="24"/>
              </w:rPr>
            </w:pPr>
          </w:p>
        </w:tc>
        <w:tc>
          <w:tcPr>
            <w:tcW w:w="472" w:type="pct"/>
            <w:gridSpan w:val="2"/>
          </w:tcPr>
          <w:p w14:paraId="4EB75423" w14:textId="77777777" w:rsidR="00E66D28" w:rsidRPr="00E66D28" w:rsidRDefault="00E66D28" w:rsidP="00E66D28">
            <w:pPr>
              <w:pBdr>
                <w:top w:val="nil"/>
                <w:left w:val="nil"/>
                <w:bottom w:val="nil"/>
                <w:right w:val="nil"/>
                <w:between w:val="nil"/>
              </w:pBdr>
              <w:ind w:left="-86" w:right="-54"/>
              <w:jc w:val="center"/>
              <w:rPr>
                <w:color w:val="000000"/>
                <w:sz w:val="22"/>
                <w:szCs w:val="22"/>
              </w:rPr>
            </w:pPr>
          </w:p>
        </w:tc>
      </w:tr>
      <w:tr w:rsidR="00E66D28" w:rsidRPr="00E66D28" w14:paraId="3D1AB834" w14:textId="77777777" w:rsidTr="00C7240D">
        <w:trPr>
          <w:trHeight w:val="320"/>
        </w:trPr>
        <w:tc>
          <w:tcPr>
            <w:tcW w:w="5000" w:type="pct"/>
            <w:gridSpan w:val="15"/>
          </w:tcPr>
          <w:p w14:paraId="75B508AC" w14:textId="77777777" w:rsidR="00E66D28" w:rsidRPr="00E66D28" w:rsidRDefault="00E66D28" w:rsidP="00E66D28">
            <w:pPr>
              <w:pBdr>
                <w:top w:val="nil"/>
                <w:left w:val="nil"/>
                <w:bottom w:val="nil"/>
                <w:right w:val="nil"/>
                <w:between w:val="nil"/>
              </w:pBdr>
              <w:rPr>
                <w:color w:val="000000"/>
                <w:sz w:val="24"/>
                <w:szCs w:val="24"/>
              </w:rPr>
            </w:pPr>
            <w:r w:rsidRPr="00E66D28">
              <w:rPr>
                <w:b/>
                <w:color w:val="000000"/>
                <w:sz w:val="24"/>
                <w:szCs w:val="24"/>
              </w:rPr>
              <w:lastRenderedPageBreak/>
              <w:t>ПРИМЕР №1 заполнения формы спецификации:</w:t>
            </w:r>
          </w:p>
        </w:tc>
      </w:tr>
      <w:tr w:rsidR="00E66D28" w:rsidRPr="00E66D28" w14:paraId="0177D21E" w14:textId="77777777" w:rsidTr="00C7240D">
        <w:trPr>
          <w:trHeight w:val="320"/>
        </w:trPr>
        <w:tc>
          <w:tcPr>
            <w:tcW w:w="294" w:type="pct"/>
          </w:tcPr>
          <w:p w14:paraId="45197756"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1.</w:t>
            </w:r>
          </w:p>
        </w:tc>
        <w:tc>
          <w:tcPr>
            <w:tcW w:w="1539" w:type="pct"/>
            <w:gridSpan w:val="2"/>
          </w:tcPr>
          <w:p w14:paraId="7D03ECEA"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 xml:space="preserve">Анализатор микробиологический «АБВ» </w:t>
            </w:r>
            <w:r w:rsidRPr="00E66D28">
              <w:rPr>
                <w:b/>
                <w:color w:val="000000"/>
                <w:sz w:val="24"/>
                <w:szCs w:val="24"/>
              </w:rPr>
              <w:t>ТУ 9444-001-71156740-2010 изм.1</w:t>
            </w:r>
          </w:p>
        </w:tc>
        <w:tc>
          <w:tcPr>
            <w:tcW w:w="363" w:type="pct"/>
          </w:tcPr>
          <w:p w14:paraId="1AA4C293"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w:t>
            </w:r>
          </w:p>
        </w:tc>
        <w:tc>
          <w:tcPr>
            <w:tcW w:w="721" w:type="pct"/>
            <w:gridSpan w:val="3"/>
          </w:tcPr>
          <w:p w14:paraId="3DC934BB"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ИМ.- 7.1234</w:t>
            </w:r>
          </w:p>
          <w:p w14:paraId="6AF8ADAB"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tc>
        <w:tc>
          <w:tcPr>
            <w:tcW w:w="679" w:type="pct"/>
            <w:gridSpan w:val="2"/>
          </w:tcPr>
          <w:p w14:paraId="612B5AC0"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Россия</w:t>
            </w:r>
          </w:p>
        </w:tc>
        <w:tc>
          <w:tcPr>
            <w:tcW w:w="459" w:type="pct"/>
            <w:gridSpan w:val="2"/>
          </w:tcPr>
          <w:p w14:paraId="57456BAA"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w:t>
            </w:r>
          </w:p>
        </w:tc>
        <w:tc>
          <w:tcPr>
            <w:tcW w:w="473" w:type="pct"/>
            <w:gridSpan w:val="2"/>
          </w:tcPr>
          <w:p w14:paraId="1D403286"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2"/>
                <w:szCs w:val="22"/>
              </w:rPr>
              <w:t>2 шт</w:t>
            </w:r>
          </w:p>
        </w:tc>
        <w:tc>
          <w:tcPr>
            <w:tcW w:w="472" w:type="pct"/>
            <w:gridSpan w:val="2"/>
          </w:tcPr>
          <w:p w14:paraId="42DF0962" w14:textId="77777777" w:rsidR="00E66D28" w:rsidRPr="00E66D28" w:rsidRDefault="00E66D28" w:rsidP="00E66D28">
            <w:pPr>
              <w:pBdr>
                <w:top w:val="nil"/>
                <w:left w:val="nil"/>
                <w:bottom w:val="nil"/>
                <w:right w:val="nil"/>
                <w:between w:val="nil"/>
              </w:pBdr>
              <w:ind w:left="33" w:right="-54"/>
              <w:jc w:val="center"/>
              <w:rPr>
                <w:color w:val="000000"/>
                <w:sz w:val="22"/>
                <w:szCs w:val="22"/>
              </w:rPr>
            </w:pPr>
            <w:r w:rsidRPr="00E66D28">
              <w:rPr>
                <w:color w:val="000000"/>
                <w:sz w:val="22"/>
                <w:szCs w:val="22"/>
              </w:rPr>
              <w:t>-</w:t>
            </w:r>
          </w:p>
        </w:tc>
      </w:tr>
      <w:tr w:rsidR="00E66D28" w:rsidRPr="00E66D28" w14:paraId="42E8DBD5" w14:textId="77777777" w:rsidTr="00C7240D">
        <w:trPr>
          <w:trHeight w:val="320"/>
        </w:trPr>
        <w:tc>
          <w:tcPr>
            <w:tcW w:w="294" w:type="pct"/>
          </w:tcPr>
          <w:p w14:paraId="6CC47062"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2.</w:t>
            </w:r>
          </w:p>
        </w:tc>
        <w:tc>
          <w:tcPr>
            <w:tcW w:w="1539" w:type="pct"/>
            <w:gridSpan w:val="2"/>
          </w:tcPr>
          <w:p w14:paraId="4718553D"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 xml:space="preserve">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 </w:t>
            </w:r>
          </w:p>
          <w:p w14:paraId="0B8AF149"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Карты GP</w:t>
            </w:r>
          </w:p>
        </w:tc>
        <w:tc>
          <w:tcPr>
            <w:tcW w:w="363" w:type="pct"/>
          </w:tcPr>
          <w:p w14:paraId="6C57351D"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GP1</w:t>
            </w:r>
          </w:p>
        </w:tc>
        <w:tc>
          <w:tcPr>
            <w:tcW w:w="721" w:type="pct"/>
            <w:gridSpan w:val="3"/>
          </w:tcPr>
          <w:p w14:paraId="689D9132"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ИМ.- 7.2345</w:t>
            </w:r>
          </w:p>
          <w:p w14:paraId="7FD80826"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tc>
        <w:tc>
          <w:tcPr>
            <w:tcW w:w="679" w:type="pct"/>
            <w:gridSpan w:val="2"/>
          </w:tcPr>
          <w:p w14:paraId="1DBD839B"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США</w:t>
            </w:r>
          </w:p>
        </w:tc>
        <w:tc>
          <w:tcPr>
            <w:tcW w:w="459" w:type="pct"/>
            <w:gridSpan w:val="2"/>
          </w:tcPr>
          <w:p w14:paraId="0A6E9712"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12 мес.</w:t>
            </w:r>
          </w:p>
        </w:tc>
        <w:tc>
          <w:tcPr>
            <w:tcW w:w="473" w:type="pct"/>
            <w:gridSpan w:val="2"/>
          </w:tcPr>
          <w:p w14:paraId="4FA64523"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2"/>
                <w:szCs w:val="22"/>
              </w:rPr>
              <w:t>9 кор.</w:t>
            </w:r>
          </w:p>
        </w:tc>
        <w:tc>
          <w:tcPr>
            <w:tcW w:w="472" w:type="pct"/>
            <w:gridSpan w:val="2"/>
          </w:tcPr>
          <w:p w14:paraId="38B72103" w14:textId="77777777" w:rsidR="00E66D28" w:rsidRPr="00E66D28" w:rsidRDefault="00E66D28" w:rsidP="00E66D28">
            <w:pPr>
              <w:pBdr>
                <w:top w:val="nil"/>
                <w:left w:val="nil"/>
                <w:bottom w:val="nil"/>
                <w:right w:val="nil"/>
                <w:between w:val="nil"/>
              </w:pBdr>
              <w:ind w:right="-54"/>
              <w:jc w:val="center"/>
              <w:rPr>
                <w:color w:val="000000"/>
                <w:sz w:val="22"/>
                <w:szCs w:val="22"/>
              </w:rPr>
            </w:pPr>
            <w:r w:rsidRPr="00E66D28">
              <w:rPr>
                <w:color w:val="000000"/>
                <w:sz w:val="22"/>
                <w:szCs w:val="22"/>
              </w:rPr>
              <w:t xml:space="preserve">8 шт. в </w:t>
            </w:r>
          </w:p>
          <w:p w14:paraId="647A4D00" w14:textId="77777777" w:rsidR="00E66D28" w:rsidRPr="00E66D28" w:rsidRDefault="00E66D28" w:rsidP="00E66D28">
            <w:pPr>
              <w:pBdr>
                <w:top w:val="nil"/>
                <w:left w:val="nil"/>
                <w:bottom w:val="nil"/>
                <w:right w:val="nil"/>
                <w:between w:val="nil"/>
              </w:pBdr>
              <w:ind w:right="-54"/>
              <w:jc w:val="center"/>
              <w:rPr>
                <w:color w:val="000000"/>
                <w:sz w:val="22"/>
                <w:szCs w:val="22"/>
              </w:rPr>
            </w:pPr>
            <w:r w:rsidRPr="00E66D28">
              <w:rPr>
                <w:color w:val="000000"/>
                <w:sz w:val="22"/>
                <w:szCs w:val="22"/>
              </w:rPr>
              <w:t>1 кор.</w:t>
            </w:r>
          </w:p>
        </w:tc>
      </w:tr>
      <w:tr w:rsidR="00E66D28" w:rsidRPr="00E66D28" w14:paraId="74B5758F" w14:textId="77777777" w:rsidTr="00C7240D">
        <w:trPr>
          <w:trHeight w:val="320"/>
        </w:trPr>
        <w:tc>
          <w:tcPr>
            <w:tcW w:w="5000" w:type="pct"/>
            <w:gridSpan w:val="15"/>
          </w:tcPr>
          <w:p w14:paraId="7A464441" w14:textId="77777777" w:rsidR="00E66D28" w:rsidRPr="00E66D28" w:rsidRDefault="00E66D28" w:rsidP="00E66D28">
            <w:pPr>
              <w:pBdr>
                <w:top w:val="nil"/>
                <w:left w:val="nil"/>
                <w:bottom w:val="nil"/>
                <w:right w:val="nil"/>
                <w:between w:val="nil"/>
              </w:pBdr>
              <w:rPr>
                <w:color w:val="000000"/>
                <w:sz w:val="24"/>
                <w:szCs w:val="24"/>
              </w:rPr>
            </w:pPr>
            <w:r w:rsidRPr="00E66D28">
              <w:rPr>
                <w:b/>
                <w:color w:val="000000"/>
                <w:sz w:val="24"/>
                <w:szCs w:val="24"/>
              </w:rPr>
              <w:t xml:space="preserve">ПРИМЕР №2 заполнения формы спецификации: </w:t>
            </w:r>
            <w:r w:rsidRPr="00E66D28">
              <w:rPr>
                <w:i/>
                <w:color w:val="000000"/>
                <w:sz w:val="24"/>
                <w:szCs w:val="24"/>
              </w:rPr>
              <w:t>в случае  предложения участником  продукции, зарегистрированной в одном регистрационном удостоверении МЗ РБ под одним номером регистрации</w:t>
            </w:r>
          </w:p>
        </w:tc>
      </w:tr>
      <w:tr w:rsidR="00E66D28" w:rsidRPr="00E66D28" w14:paraId="0D17B0A9" w14:textId="77777777" w:rsidTr="00C7240D">
        <w:trPr>
          <w:trHeight w:val="300"/>
        </w:trPr>
        <w:tc>
          <w:tcPr>
            <w:tcW w:w="780" w:type="pct"/>
            <w:gridSpan w:val="2"/>
          </w:tcPr>
          <w:p w14:paraId="706BEA34" w14:textId="77777777" w:rsidR="00E66D28" w:rsidRPr="00E66D28" w:rsidRDefault="00E66D28" w:rsidP="00E66D28">
            <w:pPr>
              <w:pBdr>
                <w:top w:val="nil"/>
                <w:left w:val="nil"/>
                <w:bottom w:val="nil"/>
                <w:right w:val="nil"/>
                <w:between w:val="nil"/>
              </w:pBdr>
              <w:jc w:val="center"/>
              <w:rPr>
                <w:color w:val="000000"/>
                <w:sz w:val="24"/>
                <w:szCs w:val="24"/>
              </w:rPr>
            </w:pPr>
            <w:r w:rsidRPr="00E66D28">
              <w:rPr>
                <w:b/>
                <w:color w:val="000000"/>
                <w:sz w:val="24"/>
                <w:szCs w:val="24"/>
              </w:rPr>
              <w:t>1-2</w:t>
            </w:r>
          </w:p>
        </w:tc>
        <w:tc>
          <w:tcPr>
            <w:tcW w:w="4220" w:type="pct"/>
            <w:gridSpan w:val="13"/>
          </w:tcPr>
          <w:p w14:paraId="7704C572" w14:textId="77777777" w:rsidR="00E66D28" w:rsidRPr="00E66D28" w:rsidRDefault="00E66D28" w:rsidP="00E66D28">
            <w:pPr>
              <w:pBdr>
                <w:top w:val="nil"/>
                <w:left w:val="nil"/>
                <w:bottom w:val="nil"/>
                <w:right w:val="nil"/>
                <w:between w:val="nil"/>
              </w:pBdr>
              <w:rPr>
                <w:color w:val="000000"/>
                <w:sz w:val="24"/>
                <w:szCs w:val="24"/>
              </w:rPr>
            </w:pPr>
            <w:r w:rsidRPr="00E66D28">
              <w:rPr>
                <w:b/>
                <w:color w:val="000000"/>
                <w:sz w:val="24"/>
                <w:szCs w:val="24"/>
              </w:rPr>
              <w:t>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w:t>
            </w:r>
          </w:p>
        </w:tc>
      </w:tr>
      <w:tr w:rsidR="00E66D28" w:rsidRPr="00E66D28" w14:paraId="2B2FEF5E" w14:textId="77777777" w:rsidTr="00C7240D">
        <w:trPr>
          <w:trHeight w:val="300"/>
        </w:trPr>
        <w:tc>
          <w:tcPr>
            <w:tcW w:w="780" w:type="pct"/>
            <w:gridSpan w:val="2"/>
          </w:tcPr>
          <w:p w14:paraId="60E0FBD0"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1.</w:t>
            </w:r>
          </w:p>
        </w:tc>
        <w:tc>
          <w:tcPr>
            <w:tcW w:w="1469" w:type="pct"/>
            <w:gridSpan w:val="3"/>
          </w:tcPr>
          <w:p w14:paraId="32295226"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Карты GP</w:t>
            </w:r>
          </w:p>
          <w:p w14:paraId="764151BF" w14:textId="77777777" w:rsidR="00E66D28" w:rsidRPr="00E66D28" w:rsidRDefault="00E66D28" w:rsidP="00E66D28">
            <w:pPr>
              <w:pBdr>
                <w:top w:val="nil"/>
                <w:left w:val="nil"/>
                <w:bottom w:val="nil"/>
                <w:right w:val="nil"/>
                <w:between w:val="nil"/>
              </w:pBdr>
              <w:ind w:left="-106" w:right="-28"/>
              <w:jc w:val="center"/>
              <w:rPr>
                <w:color w:val="000000"/>
                <w:sz w:val="24"/>
                <w:szCs w:val="24"/>
              </w:rPr>
            </w:pPr>
          </w:p>
        </w:tc>
        <w:tc>
          <w:tcPr>
            <w:tcW w:w="293" w:type="pct"/>
          </w:tcPr>
          <w:p w14:paraId="42E9F357"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GP1</w:t>
            </w:r>
          </w:p>
        </w:tc>
        <w:tc>
          <w:tcPr>
            <w:tcW w:w="652" w:type="pct"/>
            <w:gridSpan w:val="2"/>
          </w:tcPr>
          <w:p w14:paraId="24291A43"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ИМ.- 7.1234</w:t>
            </w:r>
          </w:p>
          <w:p w14:paraId="57E14505"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tc>
        <w:tc>
          <w:tcPr>
            <w:tcW w:w="610" w:type="pct"/>
            <w:gridSpan w:val="2"/>
          </w:tcPr>
          <w:p w14:paraId="7821B1FF"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США</w:t>
            </w:r>
          </w:p>
        </w:tc>
        <w:tc>
          <w:tcPr>
            <w:tcW w:w="390" w:type="pct"/>
            <w:gridSpan w:val="2"/>
          </w:tcPr>
          <w:p w14:paraId="3FB67408"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12 мес.</w:t>
            </w:r>
          </w:p>
        </w:tc>
        <w:tc>
          <w:tcPr>
            <w:tcW w:w="404" w:type="pct"/>
            <w:gridSpan w:val="2"/>
          </w:tcPr>
          <w:p w14:paraId="558E1C10"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2"/>
                <w:szCs w:val="22"/>
              </w:rPr>
              <w:t>9 кор.</w:t>
            </w:r>
          </w:p>
        </w:tc>
        <w:tc>
          <w:tcPr>
            <w:tcW w:w="402" w:type="pct"/>
          </w:tcPr>
          <w:p w14:paraId="47D784C1" w14:textId="77777777" w:rsidR="00E66D28" w:rsidRPr="00E66D28" w:rsidRDefault="00E66D28" w:rsidP="00E66D28">
            <w:pPr>
              <w:pBdr>
                <w:top w:val="nil"/>
                <w:left w:val="nil"/>
                <w:bottom w:val="nil"/>
                <w:right w:val="nil"/>
                <w:between w:val="nil"/>
              </w:pBdr>
              <w:ind w:right="-54"/>
              <w:jc w:val="center"/>
              <w:rPr>
                <w:color w:val="000000"/>
                <w:sz w:val="22"/>
                <w:szCs w:val="22"/>
              </w:rPr>
            </w:pPr>
            <w:r w:rsidRPr="00E66D28">
              <w:rPr>
                <w:color w:val="000000"/>
                <w:sz w:val="22"/>
                <w:szCs w:val="22"/>
              </w:rPr>
              <w:t xml:space="preserve">8 шт. в </w:t>
            </w:r>
          </w:p>
          <w:p w14:paraId="320CAC04" w14:textId="77777777" w:rsidR="00E66D28" w:rsidRPr="00E66D28" w:rsidRDefault="00E66D28" w:rsidP="00E66D28">
            <w:pPr>
              <w:pBdr>
                <w:top w:val="nil"/>
                <w:left w:val="nil"/>
                <w:bottom w:val="nil"/>
                <w:right w:val="nil"/>
                <w:between w:val="nil"/>
              </w:pBdr>
              <w:ind w:left="-86" w:right="-54"/>
              <w:jc w:val="center"/>
              <w:rPr>
                <w:color w:val="000000"/>
                <w:sz w:val="22"/>
                <w:szCs w:val="22"/>
              </w:rPr>
            </w:pPr>
            <w:r w:rsidRPr="00E66D28">
              <w:rPr>
                <w:color w:val="000000"/>
                <w:sz w:val="22"/>
                <w:szCs w:val="22"/>
              </w:rPr>
              <w:t>1 кор.</w:t>
            </w:r>
          </w:p>
        </w:tc>
      </w:tr>
      <w:tr w:rsidR="00E66D28" w:rsidRPr="00E66D28" w14:paraId="6E39DB81" w14:textId="77777777" w:rsidTr="00C7240D">
        <w:trPr>
          <w:trHeight w:val="300"/>
        </w:trPr>
        <w:tc>
          <w:tcPr>
            <w:tcW w:w="780" w:type="pct"/>
            <w:gridSpan w:val="2"/>
          </w:tcPr>
          <w:p w14:paraId="68FEC1C9"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2.</w:t>
            </w:r>
          </w:p>
        </w:tc>
        <w:tc>
          <w:tcPr>
            <w:tcW w:w="1469" w:type="pct"/>
            <w:gridSpan w:val="3"/>
          </w:tcPr>
          <w:p w14:paraId="105D37A8"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Карты YST</w:t>
            </w:r>
          </w:p>
        </w:tc>
        <w:tc>
          <w:tcPr>
            <w:tcW w:w="293" w:type="pct"/>
          </w:tcPr>
          <w:p w14:paraId="632CD044"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YST1</w:t>
            </w:r>
          </w:p>
        </w:tc>
        <w:tc>
          <w:tcPr>
            <w:tcW w:w="652" w:type="pct"/>
            <w:gridSpan w:val="2"/>
          </w:tcPr>
          <w:p w14:paraId="493EAF4C"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ИМ.- 7.1234</w:t>
            </w:r>
          </w:p>
          <w:p w14:paraId="04D7D459"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tc>
        <w:tc>
          <w:tcPr>
            <w:tcW w:w="610" w:type="pct"/>
            <w:gridSpan w:val="2"/>
          </w:tcPr>
          <w:p w14:paraId="66FA16B9"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США</w:t>
            </w:r>
          </w:p>
        </w:tc>
        <w:tc>
          <w:tcPr>
            <w:tcW w:w="390" w:type="pct"/>
            <w:gridSpan w:val="2"/>
          </w:tcPr>
          <w:p w14:paraId="2346A07C"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24 мес.</w:t>
            </w:r>
          </w:p>
        </w:tc>
        <w:tc>
          <w:tcPr>
            <w:tcW w:w="404" w:type="pct"/>
            <w:gridSpan w:val="2"/>
          </w:tcPr>
          <w:p w14:paraId="67877063"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2"/>
                <w:szCs w:val="22"/>
              </w:rPr>
              <w:t>22 кор.</w:t>
            </w:r>
          </w:p>
        </w:tc>
        <w:tc>
          <w:tcPr>
            <w:tcW w:w="402" w:type="pct"/>
          </w:tcPr>
          <w:p w14:paraId="51EF80C6" w14:textId="77777777" w:rsidR="00E66D28" w:rsidRPr="00E66D28" w:rsidRDefault="00E66D28" w:rsidP="00E66D28">
            <w:pPr>
              <w:pBdr>
                <w:top w:val="nil"/>
                <w:left w:val="nil"/>
                <w:bottom w:val="nil"/>
                <w:right w:val="nil"/>
                <w:between w:val="nil"/>
              </w:pBdr>
              <w:ind w:right="-54"/>
              <w:jc w:val="center"/>
              <w:rPr>
                <w:color w:val="000000"/>
                <w:sz w:val="22"/>
                <w:szCs w:val="22"/>
              </w:rPr>
            </w:pPr>
            <w:r w:rsidRPr="00E66D28">
              <w:rPr>
                <w:color w:val="000000"/>
                <w:sz w:val="22"/>
                <w:szCs w:val="22"/>
              </w:rPr>
              <w:t xml:space="preserve">8 шт. в </w:t>
            </w:r>
          </w:p>
          <w:p w14:paraId="6C2BFA9A" w14:textId="77777777" w:rsidR="00E66D28" w:rsidRPr="00E66D28" w:rsidRDefault="00E66D28" w:rsidP="00E66D28">
            <w:pPr>
              <w:pBdr>
                <w:top w:val="nil"/>
                <w:left w:val="nil"/>
                <w:bottom w:val="nil"/>
                <w:right w:val="nil"/>
                <w:between w:val="nil"/>
              </w:pBdr>
              <w:ind w:left="-86" w:right="-54"/>
              <w:jc w:val="center"/>
              <w:rPr>
                <w:color w:val="000000"/>
                <w:sz w:val="22"/>
                <w:szCs w:val="22"/>
              </w:rPr>
            </w:pPr>
            <w:r w:rsidRPr="00E66D28">
              <w:rPr>
                <w:color w:val="000000"/>
                <w:sz w:val="22"/>
                <w:szCs w:val="22"/>
              </w:rPr>
              <w:t>1 кор.</w:t>
            </w:r>
          </w:p>
        </w:tc>
      </w:tr>
      <w:tr w:rsidR="00E66D28" w:rsidRPr="00E66D28" w14:paraId="6982722E" w14:textId="77777777" w:rsidTr="00C7240D">
        <w:trPr>
          <w:trHeight w:val="320"/>
        </w:trPr>
        <w:tc>
          <w:tcPr>
            <w:tcW w:w="5000" w:type="pct"/>
            <w:gridSpan w:val="15"/>
          </w:tcPr>
          <w:p w14:paraId="3CA6E3EB" w14:textId="77777777" w:rsidR="00E66D28" w:rsidRPr="00E66D28" w:rsidRDefault="00E66D28" w:rsidP="00E66D28">
            <w:pPr>
              <w:pBdr>
                <w:top w:val="nil"/>
                <w:left w:val="nil"/>
                <w:bottom w:val="nil"/>
                <w:right w:val="nil"/>
                <w:between w:val="nil"/>
              </w:pBdr>
              <w:rPr>
                <w:color w:val="FF0000"/>
                <w:sz w:val="24"/>
                <w:szCs w:val="24"/>
              </w:rPr>
            </w:pPr>
            <w:r w:rsidRPr="00E66D28">
              <w:rPr>
                <w:b/>
                <w:color w:val="000000"/>
                <w:sz w:val="24"/>
                <w:szCs w:val="24"/>
              </w:rPr>
              <w:t xml:space="preserve">ПРИМЕР №3 заполнения формы спецификации: </w:t>
            </w:r>
            <w:r w:rsidRPr="00E66D28">
              <w:rPr>
                <w:i/>
                <w:color w:val="000000"/>
                <w:sz w:val="24"/>
                <w:szCs w:val="24"/>
              </w:rPr>
              <w:t>в случае предложения участником  изделий, зарегистрированных в составе медицинского оборудования</w:t>
            </w:r>
          </w:p>
        </w:tc>
      </w:tr>
      <w:tr w:rsidR="00E66D28" w:rsidRPr="00E66D28" w14:paraId="60A0E248" w14:textId="77777777" w:rsidTr="00C7240D">
        <w:trPr>
          <w:trHeight w:val="300"/>
        </w:trPr>
        <w:tc>
          <w:tcPr>
            <w:tcW w:w="780" w:type="pct"/>
            <w:gridSpan w:val="2"/>
          </w:tcPr>
          <w:p w14:paraId="4C63374F"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1</w:t>
            </w:r>
          </w:p>
        </w:tc>
        <w:tc>
          <w:tcPr>
            <w:tcW w:w="1469" w:type="pct"/>
            <w:gridSpan w:val="3"/>
          </w:tcPr>
          <w:p w14:paraId="154DC16C"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b/>
                <w:color w:val="000000"/>
                <w:sz w:val="24"/>
                <w:szCs w:val="24"/>
              </w:rPr>
              <w:t>Ножницы лапароскопические (диаметр 5 мм), однократного применения, стерильные</w:t>
            </w:r>
            <w:r w:rsidRPr="00E66D28">
              <w:rPr>
                <w:color w:val="000000"/>
                <w:sz w:val="24"/>
                <w:szCs w:val="24"/>
              </w:rPr>
              <w:t xml:space="preserve"> для генератора ультразвукового хирургического.</w:t>
            </w:r>
          </w:p>
        </w:tc>
        <w:tc>
          <w:tcPr>
            <w:tcW w:w="293" w:type="pct"/>
          </w:tcPr>
          <w:p w14:paraId="6301F90A"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0123</w:t>
            </w:r>
          </w:p>
        </w:tc>
        <w:tc>
          <w:tcPr>
            <w:tcW w:w="652" w:type="pct"/>
            <w:gridSpan w:val="2"/>
          </w:tcPr>
          <w:p w14:paraId="5DBBE64C"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ИМ.- 7.1234</w:t>
            </w:r>
          </w:p>
          <w:p w14:paraId="0C7EE082"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p w14:paraId="7A77881B"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p>
        </w:tc>
        <w:tc>
          <w:tcPr>
            <w:tcW w:w="610" w:type="pct"/>
            <w:gridSpan w:val="2"/>
          </w:tcPr>
          <w:p w14:paraId="56AD6C71"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США</w:t>
            </w:r>
          </w:p>
        </w:tc>
        <w:tc>
          <w:tcPr>
            <w:tcW w:w="390" w:type="pct"/>
            <w:gridSpan w:val="2"/>
          </w:tcPr>
          <w:p w14:paraId="562615F9"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w:t>
            </w:r>
          </w:p>
        </w:tc>
        <w:tc>
          <w:tcPr>
            <w:tcW w:w="404" w:type="pct"/>
            <w:gridSpan w:val="2"/>
          </w:tcPr>
          <w:p w14:paraId="0E25D304"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w:t>
            </w:r>
          </w:p>
        </w:tc>
        <w:tc>
          <w:tcPr>
            <w:tcW w:w="402" w:type="pct"/>
          </w:tcPr>
          <w:p w14:paraId="5C1D06F6" w14:textId="77777777" w:rsidR="00E66D28" w:rsidRPr="00E66D28" w:rsidRDefault="00E66D28" w:rsidP="00E66D28">
            <w:pPr>
              <w:pBdr>
                <w:top w:val="nil"/>
                <w:left w:val="nil"/>
                <w:bottom w:val="nil"/>
                <w:right w:val="nil"/>
                <w:between w:val="nil"/>
              </w:pBdr>
              <w:ind w:left="-86" w:right="-54"/>
              <w:jc w:val="center"/>
              <w:rPr>
                <w:color w:val="000000"/>
                <w:sz w:val="22"/>
                <w:szCs w:val="22"/>
              </w:rPr>
            </w:pPr>
            <w:r w:rsidRPr="00E66D28">
              <w:rPr>
                <w:color w:val="000000"/>
                <w:sz w:val="22"/>
                <w:szCs w:val="22"/>
              </w:rPr>
              <w:t>-</w:t>
            </w:r>
          </w:p>
        </w:tc>
      </w:tr>
      <w:tr w:rsidR="00E66D28" w:rsidRPr="00E66D28" w14:paraId="3C3182C0" w14:textId="77777777" w:rsidTr="00C7240D">
        <w:trPr>
          <w:trHeight w:val="300"/>
        </w:trPr>
        <w:tc>
          <w:tcPr>
            <w:tcW w:w="5000" w:type="pct"/>
            <w:gridSpan w:val="15"/>
          </w:tcPr>
          <w:p w14:paraId="1715D8F9" w14:textId="77777777" w:rsidR="00E66D28" w:rsidRPr="00E66D28" w:rsidRDefault="00E66D28" w:rsidP="00E66D28">
            <w:pPr>
              <w:pBdr>
                <w:top w:val="nil"/>
                <w:left w:val="nil"/>
                <w:bottom w:val="nil"/>
                <w:right w:val="nil"/>
                <w:between w:val="nil"/>
              </w:pBdr>
              <w:rPr>
                <w:color w:val="000000"/>
                <w:sz w:val="24"/>
                <w:szCs w:val="24"/>
              </w:rPr>
            </w:pPr>
            <w:r w:rsidRPr="00E66D28">
              <w:rPr>
                <w:b/>
                <w:color w:val="000000"/>
                <w:sz w:val="24"/>
                <w:szCs w:val="24"/>
              </w:rPr>
              <w:t xml:space="preserve">ПРИМЕР №4 заполнения формы спецификации: </w:t>
            </w:r>
            <w:r w:rsidRPr="00E66D28">
              <w:rPr>
                <w:i/>
                <w:color w:val="000000"/>
                <w:sz w:val="24"/>
                <w:szCs w:val="24"/>
              </w:rPr>
              <w:t>в случае подачи участником предложения, содержащего полностью идентичные медицинские изделия (не являющиеся альтернативными согласно п. 9 аукционных документов)</w:t>
            </w:r>
          </w:p>
        </w:tc>
      </w:tr>
      <w:tr w:rsidR="00E66D28" w:rsidRPr="00E66D28" w14:paraId="29D81339" w14:textId="77777777" w:rsidTr="00C7240D">
        <w:trPr>
          <w:trHeight w:val="300"/>
        </w:trPr>
        <w:tc>
          <w:tcPr>
            <w:tcW w:w="780" w:type="pct"/>
            <w:gridSpan w:val="2"/>
          </w:tcPr>
          <w:p w14:paraId="5271E5BA" w14:textId="77777777" w:rsidR="00E66D28" w:rsidRPr="00E66D28" w:rsidRDefault="00E66D28" w:rsidP="00E66D28">
            <w:pPr>
              <w:pBdr>
                <w:top w:val="nil"/>
                <w:left w:val="nil"/>
                <w:bottom w:val="nil"/>
                <w:right w:val="nil"/>
                <w:between w:val="nil"/>
              </w:pBdr>
              <w:jc w:val="center"/>
              <w:rPr>
                <w:color w:val="000000"/>
                <w:sz w:val="24"/>
                <w:szCs w:val="24"/>
              </w:rPr>
            </w:pPr>
            <w:r w:rsidRPr="00E66D28">
              <w:rPr>
                <w:color w:val="000000"/>
                <w:sz w:val="24"/>
                <w:szCs w:val="24"/>
              </w:rPr>
              <w:t>1.</w:t>
            </w:r>
          </w:p>
        </w:tc>
        <w:tc>
          <w:tcPr>
            <w:tcW w:w="1469" w:type="pct"/>
            <w:gridSpan w:val="3"/>
          </w:tcPr>
          <w:p w14:paraId="7686F293"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Эндотрахеальные трубки без манжеты (размер (FG): 8)</w:t>
            </w:r>
          </w:p>
        </w:tc>
        <w:tc>
          <w:tcPr>
            <w:tcW w:w="293" w:type="pct"/>
          </w:tcPr>
          <w:p w14:paraId="3214E1B9" w14:textId="77777777" w:rsidR="00E66D28" w:rsidRPr="00E66D28" w:rsidRDefault="00E66D28" w:rsidP="00E66D28">
            <w:pPr>
              <w:pBdr>
                <w:top w:val="nil"/>
                <w:left w:val="nil"/>
                <w:bottom w:val="nil"/>
                <w:right w:val="nil"/>
                <w:between w:val="nil"/>
              </w:pBdr>
              <w:ind w:left="-188" w:right="-147"/>
              <w:jc w:val="center"/>
              <w:rPr>
                <w:color w:val="000000"/>
                <w:sz w:val="24"/>
                <w:szCs w:val="24"/>
              </w:rPr>
            </w:pPr>
            <w:r w:rsidRPr="00E66D28">
              <w:rPr>
                <w:color w:val="000000"/>
                <w:sz w:val="24"/>
                <w:szCs w:val="24"/>
              </w:rPr>
              <w:t>Т-8</w:t>
            </w:r>
          </w:p>
        </w:tc>
        <w:tc>
          <w:tcPr>
            <w:tcW w:w="652" w:type="pct"/>
            <w:gridSpan w:val="2"/>
          </w:tcPr>
          <w:p w14:paraId="66243478"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r w:rsidRPr="00E66D28">
              <w:rPr>
                <w:color w:val="000000"/>
                <w:sz w:val="24"/>
                <w:szCs w:val="24"/>
              </w:rPr>
              <w:t>ИМ.- 7.1234</w:t>
            </w:r>
          </w:p>
          <w:p w14:paraId="15FDDDA0"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r w:rsidRPr="00E66D28">
              <w:rPr>
                <w:color w:val="000000"/>
                <w:sz w:val="24"/>
                <w:szCs w:val="24"/>
              </w:rPr>
              <w:t>до 01.01.2016</w:t>
            </w:r>
          </w:p>
          <w:p w14:paraId="472C0A88"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r w:rsidRPr="00E66D28">
              <w:rPr>
                <w:color w:val="000000"/>
                <w:sz w:val="24"/>
                <w:szCs w:val="24"/>
              </w:rPr>
              <w:t>или</w:t>
            </w:r>
          </w:p>
          <w:p w14:paraId="7F9CE137"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r w:rsidRPr="00E66D28">
              <w:rPr>
                <w:color w:val="000000"/>
                <w:sz w:val="24"/>
                <w:szCs w:val="24"/>
              </w:rPr>
              <w:t>ИМ.- 7.2345</w:t>
            </w:r>
          </w:p>
          <w:p w14:paraId="4078E4B4"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r w:rsidRPr="00E66D28">
              <w:rPr>
                <w:color w:val="000000"/>
                <w:sz w:val="24"/>
                <w:szCs w:val="24"/>
              </w:rPr>
              <w:t>до 01.01.2016</w:t>
            </w:r>
          </w:p>
        </w:tc>
        <w:tc>
          <w:tcPr>
            <w:tcW w:w="610" w:type="pct"/>
            <w:gridSpan w:val="2"/>
          </w:tcPr>
          <w:p w14:paraId="78EAB29E"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inc. (завод ABC, Испания), США</w:t>
            </w:r>
          </w:p>
          <w:p w14:paraId="5ED34072"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Или</w:t>
            </w:r>
          </w:p>
          <w:p w14:paraId="695C48BA"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inc. (завод ABC, Германия), США</w:t>
            </w:r>
          </w:p>
        </w:tc>
        <w:tc>
          <w:tcPr>
            <w:tcW w:w="390" w:type="pct"/>
            <w:gridSpan w:val="2"/>
          </w:tcPr>
          <w:p w14:paraId="145EF651"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12 мес.</w:t>
            </w:r>
          </w:p>
        </w:tc>
        <w:tc>
          <w:tcPr>
            <w:tcW w:w="404" w:type="pct"/>
            <w:gridSpan w:val="2"/>
          </w:tcPr>
          <w:p w14:paraId="1A1C46BD"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170 шт.</w:t>
            </w:r>
          </w:p>
        </w:tc>
        <w:tc>
          <w:tcPr>
            <w:tcW w:w="402" w:type="pct"/>
          </w:tcPr>
          <w:p w14:paraId="49D274CF" w14:textId="77777777" w:rsidR="00E66D28" w:rsidRPr="00E66D28" w:rsidRDefault="00E66D28" w:rsidP="00E66D28">
            <w:pPr>
              <w:pBdr>
                <w:top w:val="nil"/>
                <w:left w:val="nil"/>
                <w:bottom w:val="nil"/>
                <w:right w:val="nil"/>
                <w:between w:val="nil"/>
              </w:pBdr>
              <w:ind w:left="-86" w:right="-54"/>
              <w:jc w:val="center"/>
              <w:rPr>
                <w:color w:val="000000"/>
                <w:sz w:val="24"/>
                <w:szCs w:val="24"/>
              </w:rPr>
            </w:pPr>
            <w:r w:rsidRPr="00E66D28">
              <w:rPr>
                <w:color w:val="000000"/>
                <w:sz w:val="24"/>
                <w:szCs w:val="24"/>
              </w:rPr>
              <w:t>-</w:t>
            </w:r>
          </w:p>
        </w:tc>
      </w:tr>
      <w:tr w:rsidR="00E66D28" w:rsidRPr="00E66D28" w14:paraId="2C8CAA1C" w14:textId="77777777" w:rsidTr="00C7240D">
        <w:trPr>
          <w:trHeight w:val="300"/>
        </w:trPr>
        <w:tc>
          <w:tcPr>
            <w:tcW w:w="5000" w:type="pct"/>
            <w:gridSpan w:val="15"/>
          </w:tcPr>
          <w:p w14:paraId="61664C5E" w14:textId="77777777" w:rsidR="00E66D28" w:rsidRPr="00E66D28" w:rsidRDefault="00E66D28" w:rsidP="00E66D28">
            <w:pPr>
              <w:pBdr>
                <w:top w:val="nil"/>
                <w:left w:val="nil"/>
                <w:bottom w:val="nil"/>
                <w:right w:val="nil"/>
                <w:between w:val="nil"/>
              </w:pBdr>
              <w:ind w:left="-86" w:right="-54"/>
              <w:jc w:val="center"/>
              <w:rPr>
                <w:color w:val="000000"/>
                <w:sz w:val="24"/>
                <w:szCs w:val="24"/>
              </w:rPr>
            </w:pPr>
            <w:r w:rsidRPr="00E66D28">
              <w:rPr>
                <w:b/>
                <w:color w:val="000000"/>
                <w:sz w:val="24"/>
                <w:szCs w:val="24"/>
              </w:rPr>
              <w:t xml:space="preserve">ПРИМЕР №5 заполнения формы спецификации: </w:t>
            </w:r>
            <w:r w:rsidRPr="00E66D28">
              <w:rPr>
                <w:i/>
                <w:color w:val="000000"/>
                <w:sz w:val="24"/>
                <w:szCs w:val="24"/>
              </w:rPr>
              <w:t>в случае предложения участником изделий из набора (согласно п.8 аукционных документов)</w:t>
            </w:r>
          </w:p>
        </w:tc>
      </w:tr>
      <w:tr w:rsidR="00E66D28" w:rsidRPr="00E66D28" w14:paraId="085BF79E" w14:textId="77777777" w:rsidTr="00C7240D">
        <w:trPr>
          <w:trHeight w:val="300"/>
        </w:trPr>
        <w:tc>
          <w:tcPr>
            <w:tcW w:w="780" w:type="pct"/>
            <w:gridSpan w:val="2"/>
          </w:tcPr>
          <w:p w14:paraId="2B66C698" w14:textId="77777777" w:rsidR="00E66D28" w:rsidRPr="00E66D28" w:rsidRDefault="00E66D28" w:rsidP="00E66D28">
            <w:pPr>
              <w:pBdr>
                <w:top w:val="nil"/>
                <w:left w:val="nil"/>
                <w:bottom w:val="nil"/>
                <w:right w:val="nil"/>
                <w:between w:val="nil"/>
              </w:pBdr>
              <w:jc w:val="center"/>
              <w:rPr>
                <w:b/>
                <w:color w:val="000000"/>
                <w:sz w:val="24"/>
                <w:szCs w:val="24"/>
              </w:rPr>
            </w:pPr>
            <w:r w:rsidRPr="00E66D28">
              <w:rPr>
                <w:color w:val="000000"/>
                <w:sz w:val="24"/>
                <w:szCs w:val="24"/>
              </w:rPr>
              <w:lastRenderedPageBreak/>
              <w:t>1</w:t>
            </w:r>
          </w:p>
        </w:tc>
        <w:tc>
          <w:tcPr>
            <w:tcW w:w="1469" w:type="pct"/>
            <w:gridSpan w:val="3"/>
          </w:tcPr>
          <w:p w14:paraId="20DD8791" w14:textId="77777777" w:rsidR="00E66D28" w:rsidRPr="00E66D28" w:rsidRDefault="00E66D28" w:rsidP="00E66D28">
            <w:pPr>
              <w:pBdr>
                <w:top w:val="nil"/>
                <w:left w:val="nil"/>
                <w:bottom w:val="nil"/>
                <w:right w:val="nil"/>
                <w:between w:val="nil"/>
              </w:pBdr>
              <w:ind w:left="-106" w:right="-28"/>
              <w:rPr>
                <w:color w:val="000000"/>
                <w:sz w:val="24"/>
                <w:szCs w:val="24"/>
              </w:rPr>
            </w:pPr>
            <w:r w:rsidRPr="00E66D28">
              <w:rPr>
                <w:color w:val="000000"/>
                <w:sz w:val="24"/>
                <w:szCs w:val="24"/>
              </w:rPr>
              <w:t xml:space="preserve">Набор микрохирургических инструментов для офтальмологических операций: ножницы роговичные </w:t>
            </w:r>
            <w:r w:rsidRPr="00E66D28">
              <w:rPr>
                <w:color w:val="000000"/>
                <w:sz w:val="24"/>
                <w:szCs w:val="24"/>
                <w:lang w:val="en-US"/>
              </w:rPr>
              <w:t>AA</w:t>
            </w:r>
            <w:r w:rsidRPr="00E66D28">
              <w:rPr>
                <w:color w:val="000000"/>
                <w:sz w:val="24"/>
                <w:szCs w:val="24"/>
              </w:rPr>
              <w:t>-1</w:t>
            </w:r>
          </w:p>
        </w:tc>
        <w:tc>
          <w:tcPr>
            <w:tcW w:w="293" w:type="pct"/>
          </w:tcPr>
          <w:p w14:paraId="6DA6910D" w14:textId="77777777" w:rsidR="00E66D28" w:rsidRPr="00E66D28" w:rsidRDefault="00E66D28" w:rsidP="00E66D28">
            <w:pPr>
              <w:pBdr>
                <w:top w:val="nil"/>
                <w:left w:val="nil"/>
                <w:bottom w:val="nil"/>
                <w:right w:val="nil"/>
                <w:between w:val="nil"/>
              </w:pBdr>
              <w:ind w:left="-188" w:right="-147"/>
              <w:jc w:val="center"/>
              <w:rPr>
                <w:color w:val="000000"/>
                <w:sz w:val="24"/>
                <w:szCs w:val="24"/>
                <w:lang w:val="en-US"/>
              </w:rPr>
            </w:pPr>
            <w:r w:rsidRPr="00E66D28">
              <w:rPr>
                <w:color w:val="000000"/>
                <w:sz w:val="24"/>
                <w:szCs w:val="24"/>
                <w:lang w:val="en-US"/>
              </w:rPr>
              <w:t>AA-1</w:t>
            </w:r>
          </w:p>
        </w:tc>
        <w:tc>
          <w:tcPr>
            <w:tcW w:w="652" w:type="pct"/>
            <w:gridSpan w:val="2"/>
          </w:tcPr>
          <w:p w14:paraId="2A179596"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ИМ.- 7.1234</w:t>
            </w:r>
          </w:p>
          <w:p w14:paraId="65D26AB0" w14:textId="77777777" w:rsidR="00E66D28" w:rsidRPr="00E66D28" w:rsidRDefault="00E66D28" w:rsidP="00E66D28">
            <w:pPr>
              <w:pBdr>
                <w:top w:val="nil"/>
                <w:left w:val="nil"/>
                <w:bottom w:val="nil"/>
                <w:right w:val="nil"/>
                <w:between w:val="nil"/>
              </w:pBdr>
              <w:ind w:left="-69" w:right="-99" w:hanging="7"/>
              <w:jc w:val="center"/>
              <w:rPr>
                <w:color w:val="000000"/>
                <w:sz w:val="22"/>
                <w:szCs w:val="22"/>
              </w:rPr>
            </w:pPr>
            <w:r w:rsidRPr="00E66D28">
              <w:rPr>
                <w:color w:val="000000"/>
                <w:sz w:val="22"/>
                <w:szCs w:val="22"/>
              </w:rPr>
              <w:t>до 01.01.2016</w:t>
            </w:r>
          </w:p>
          <w:p w14:paraId="5453E1EA" w14:textId="77777777" w:rsidR="00E66D28" w:rsidRPr="00E66D28" w:rsidRDefault="00E66D28" w:rsidP="00E66D28">
            <w:pPr>
              <w:pBdr>
                <w:top w:val="nil"/>
                <w:left w:val="nil"/>
                <w:bottom w:val="nil"/>
                <w:right w:val="nil"/>
                <w:between w:val="nil"/>
              </w:pBdr>
              <w:ind w:left="-69" w:right="-99" w:hanging="7"/>
              <w:jc w:val="center"/>
              <w:rPr>
                <w:color w:val="000000"/>
                <w:sz w:val="24"/>
                <w:szCs w:val="24"/>
              </w:rPr>
            </w:pPr>
          </w:p>
        </w:tc>
        <w:tc>
          <w:tcPr>
            <w:tcW w:w="610" w:type="pct"/>
            <w:gridSpan w:val="2"/>
          </w:tcPr>
          <w:p w14:paraId="310EB124"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АВС, США</w:t>
            </w:r>
          </w:p>
        </w:tc>
        <w:tc>
          <w:tcPr>
            <w:tcW w:w="390" w:type="pct"/>
            <w:gridSpan w:val="2"/>
          </w:tcPr>
          <w:p w14:paraId="1BAE7178"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w:t>
            </w:r>
          </w:p>
        </w:tc>
        <w:tc>
          <w:tcPr>
            <w:tcW w:w="404" w:type="pct"/>
            <w:gridSpan w:val="2"/>
          </w:tcPr>
          <w:p w14:paraId="0E43D5B3" w14:textId="77777777" w:rsidR="00E66D28" w:rsidRPr="00E66D28" w:rsidRDefault="00E66D28" w:rsidP="00E66D28">
            <w:pPr>
              <w:pBdr>
                <w:top w:val="nil"/>
                <w:left w:val="nil"/>
                <w:bottom w:val="nil"/>
                <w:right w:val="nil"/>
                <w:between w:val="nil"/>
              </w:pBdr>
              <w:ind w:left="-108" w:right="-108"/>
              <w:jc w:val="center"/>
              <w:rPr>
                <w:color w:val="000000"/>
                <w:sz w:val="24"/>
                <w:szCs w:val="24"/>
              </w:rPr>
            </w:pPr>
            <w:r w:rsidRPr="00E66D28">
              <w:rPr>
                <w:color w:val="000000"/>
                <w:sz w:val="24"/>
                <w:szCs w:val="24"/>
              </w:rPr>
              <w:t>-</w:t>
            </w:r>
          </w:p>
        </w:tc>
        <w:tc>
          <w:tcPr>
            <w:tcW w:w="402" w:type="pct"/>
          </w:tcPr>
          <w:p w14:paraId="5B69E3FB" w14:textId="77777777" w:rsidR="00E66D28" w:rsidRPr="00E66D28" w:rsidRDefault="00E66D28" w:rsidP="00E66D28">
            <w:pPr>
              <w:pBdr>
                <w:top w:val="nil"/>
                <w:left w:val="nil"/>
                <w:bottom w:val="nil"/>
                <w:right w:val="nil"/>
                <w:between w:val="nil"/>
              </w:pBdr>
              <w:ind w:left="-86" w:right="-54"/>
              <w:jc w:val="center"/>
              <w:rPr>
                <w:color w:val="000000"/>
                <w:sz w:val="24"/>
                <w:szCs w:val="24"/>
              </w:rPr>
            </w:pPr>
            <w:r w:rsidRPr="00E66D28">
              <w:rPr>
                <w:color w:val="000000"/>
                <w:sz w:val="22"/>
                <w:szCs w:val="22"/>
              </w:rPr>
              <w:t>-</w:t>
            </w:r>
          </w:p>
        </w:tc>
      </w:tr>
    </w:tbl>
    <w:p w14:paraId="4B371D4C" w14:textId="77777777" w:rsidR="00E66D28" w:rsidRPr="00E66D28" w:rsidRDefault="00E66D28" w:rsidP="00E66D28"/>
    <w:p w14:paraId="1C6BCF98" w14:textId="77777777" w:rsidR="00E66D28" w:rsidRPr="00E66D28" w:rsidRDefault="00E66D28" w:rsidP="00E66D28"/>
    <w:p w14:paraId="6F07ABAB" w14:textId="77777777" w:rsidR="00E66D28" w:rsidRPr="00E66D28" w:rsidRDefault="00E66D28" w:rsidP="00E66D28">
      <w:pPr>
        <w:pBdr>
          <w:top w:val="nil"/>
          <w:left w:val="nil"/>
          <w:bottom w:val="nil"/>
          <w:right w:val="nil"/>
          <w:between w:val="nil"/>
        </w:pBdr>
        <w:rPr>
          <w:color w:val="000000"/>
          <w:sz w:val="24"/>
          <w:szCs w:val="24"/>
        </w:rPr>
      </w:pPr>
      <w:r w:rsidRPr="00E66D28">
        <w:rPr>
          <w:color w:val="000000"/>
          <w:sz w:val="24"/>
          <w:szCs w:val="24"/>
        </w:rPr>
        <w:t>Валюта договора: _______________________________________ (</w:t>
      </w:r>
      <w:r w:rsidRPr="00E66D28">
        <w:rPr>
          <w:b/>
          <w:color w:val="000000"/>
          <w:sz w:val="24"/>
          <w:szCs w:val="24"/>
        </w:rPr>
        <w:t>для нерезидентов РБ</w:t>
      </w:r>
      <w:r w:rsidRPr="00E66D28">
        <w:rPr>
          <w:color w:val="000000"/>
          <w:sz w:val="24"/>
          <w:szCs w:val="24"/>
        </w:rPr>
        <w:t>)</w:t>
      </w:r>
    </w:p>
    <w:p w14:paraId="1451BAD5" w14:textId="46BAF324" w:rsidR="00E66D28" w:rsidRPr="00E66D28" w:rsidRDefault="00914BEB" w:rsidP="00914BEB">
      <w:pPr>
        <w:pBdr>
          <w:top w:val="nil"/>
          <w:left w:val="nil"/>
          <w:bottom w:val="nil"/>
          <w:right w:val="nil"/>
          <w:between w:val="nil"/>
        </w:pBdr>
        <w:rPr>
          <w:color w:val="000000"/>
          <w:sz w:val="18"/>
          <w:szCs w:val="18"/>
        </w:rPr>
      </w:pPr>
      <w:r w:rsidRPr="00914BEB">
        <w:rPr>
          <w:color w:val="000000"/>
          <w:sz w:val="18"/>
          <w:szCs w:val="18"/>
        </w:rPr>
        <w:t xml:space="preserve"> (Евро, российские рубли, белорусские рубли, китайские юани, азербайджанские манаты, армянские драмы, тенге, киргизские сомы)</w:t>
      </w:r>
    </w:p>
    <w:p w14:paraId="1E792CA9" w14:textId="77777777" w:rsidR="00E66D28" w:rsidRPr="00E66D28" w:rsidRDefault="00E66D28" w:rsidP="00E66D28"/>
    <w:p w14:paraId="29B31A79" w14:textId="77777777" w:rsidR="00E66D28" w:rsidRPr="00E66D28" w:rsidRDefault="00E66D28" w:rsidP="00E66D28"/>
    <w:p w14:paraId="570B6DF2" w14:textId="77777777" w:rsidR="00E66D28" w:rsidRPr="00E66D28" w:rsidRDefault="00E66D28" w:rsidP="00E66D28">
      <w:pPr>
        <w:pBdr>
          <w:top w:val="nil"/>
          <w:left w:val="nil"/>
          <w:bottom w:val="nil"/>
          <w:right w:val="nil"/>
          <w:between w:val="nil"/>
        </w:pBdr>
        <w:jc w:val="both"/>
        <w:rPr>
          <w:color w:val="000000"/>
          <w:sz w:val="24"/>
          <w:szCs w:val="24"/>
        </w:rPr>
      </w:pPr>
      <w:r w:rsidRPr="00E66D28">
        <w:rPr>
          <w:color w:val="000000"/>
          <w:sz w:val="24"/>
          <w:szCs w:val="24"/>
        </w:rPr>
        <w:t xml:space="preserve">Товар </w:t>
      </w:r>
      <w:r w:rsidRPr="00E66D28">
        <w:rPr>
          <w:b/>
          <w:color w:val="000000"/>
          <w:sz w:val="24"/>
          <w:szCs w:val="24"/>
          <w:u w:val="single"/>
        </w:rPr>
        <w:t>помещен/не помещен</w:t>
      </w:r>
      <w:r w:rsidRPr="00E66D28">
        <w:rPr>
          <w:color w:val="000000"/>
          <w:sz w:val="24"/>
          <w:szCs w:val="24"/>
        </w:rPr>
        <w:t xml:space="preserve">  под таможенную процедуру выпуска для внутреннего потребления на территории Евразийского экономического союза на дату поставки организатору  </w:t>
      </w:r>
      <w:r w:rsidRPr="00E66D28">
        <w:rPr>
          <w:color w:val="000000"/>
        </w:rPr>
        <w:t>(оставить нужное)</w:t>
      </w:r>
      <w:r w:rsidRPr="00E66D28">
        <w:rPr>
          <w:color w:val="000000"/>
          <w:sz w:val="24"/>
          <w:szCs w:val="24"/>
        </w:rPr>
        <w:t xml:space="preserve"> (</w:t>
      </w:r>
      <w:r w:rsidRPr="00E66D28">
        <w:rPr>
          <w:b/>
          <w:color w:val="000000"/>
          <w:sz w:val="24"/>
          <w:szCs w:val="24"/>
        </w:rPr>
        <w:t>для нерезидентов РБ</w:t>
      </w:r>
      <w:r w:rsidRPr="00E66D28">
        <w:rPr>
          <w:color w:val="000000"/>
          <w:sz w:val="24"/>
          <w:szCs w:val="24"/>
        </w:rPr>
        <w:t>)</w:t>
      </w:r>
    </w:p>
    <w:p w14:paraId="6C85BC85" w14:textId="77777777" w:rsidR="00E66D28" w:rsidRPr="00E66D28" w:rsidRDefault="00E66D28" w:rsidP="00E66D28">
      <w:pPr>
        <w:pBdr>
          <w:top w:val="nil"/>
          <w:left w:val="nil"/>
          <w:bottom w:val="nil"/>
          <w:right w:val="nil"/>
          <w:between w:val="nil"/>
        </w:pBdr>
        <w:spacing w:before="60"/>
        <w:jc w:val="both"/>
        <w:rPr>
          <w:i/>
          <w:color w:val="000000"/>
        </w:rPr>
      </w:pPr>
      <w:r w:rsidRPr="00E66D28">
        <w:rPr>
          <w:i/>
          <w:color w:val="000000"/>
        </w:rPr>
        <w:t>Заполняется для товаров  происхождения  стран,  не  являющихся  членами  Евразийского  экономического  союза, но ввозимых с территории Евразийского экономического союза.  (для нерезидентов Республики Беларусь)</w:t>
      </w:r>
    </w:p>
    <w:p w14:paraId="619E31D3" w14:textId="77777777" w:rsidR="00E66D28" w:rsidRPr="00E66D28" w:rsidRDefault="00E66D28" w:rsidP="00E66D28"/>
    <w:p w14:paraId="0CEA6112" w14:textId="77777777" w:rsidR="00E66D28" w:rsidRPr="00E66D28" w:rsidRDefault="00E66D28" w:rsidP="00E66D28">
      <w:pPr>
        <w:pBdr>
          <w:top w:val="nil"/>
          <w:left w:val="nil"/>
          <w:bottom w:val="nil"/>
          <w:right w:val="nil"/>
          <w:between w:val="nil"/>
        </w:pBdr>
        <w:jc w:val="both"/>
        <w:rPr>
          <w:color w:val="000000"/>
          <w:sz w:val="24"/>
          <w:szCs w:val="24"/>
        </w:rPr>
      </w:pPr>
      <w:r w:rsidRPr="00E66D28">
        <w:rPr>
          <w:b/>
          <w:color w:val="000000"/>
          <w:sz w:val="24"/>
          <w:szCs w:val="24"/>
        </w:rPr>
        <w:t>Страна ввоза/отгрузки товара</w:t>
      </w:r>
      <w:r w:rsidRPr="00E66D28">
        <w:rPr>
          <w:color w:val="000000"/>
          <w:sz w:val="24"/>
          <w:szCs w:val="24"/>
        </w:rPr>
        <w:t xml:space="preserve">   ________________________________________________________________________(</w:t>
      </w:r>
      <w:r w:rsidRPr="00E66D28">
        <w:rPr>
          <w:b/>
          <w:color w:val="000000"/>
          <w:sz w:val="24"/>
          <w:szCs w:val="24"/>
        </w:rPr>
        <w:t>для нерезидентов РБ</w:t>
      </w:r>
      <w:r w:rsidRPr="00E66D28">
        <w:rPr>
          <w:color w:val="000000"/>
          <w:sz w:val="24"/>
          <w:szCs w:val="24"/>
        </w:rPr>
        <w:t>)</w:t>
      </w:r>
    </w:p>
    <w:p w14:paraId="169A94DB" w14:textId="77777777" w:rsidR="00E66D28" w:rsidRPr="00E66D28" w:rsidRDefault="00E66D28" w:rsidP="00E66D28">
      <w:pPr>
        <w:pBdr>
          <w:top w:val="nil"/>
          <w:left w:val="nil"/>
          <w:bottom w:val="nil"/>
          <w:right w:val="nil"/>
          <w:between w:val="nil"/>
        </w:pBdr>
        <w:jc w:val="center"/>
        <w:rPr>
          <w:color w:val="000000"/>
          <w:sz w:val="18"/>
          <w:szCs w:val="18"/>
        </w:rPr>
      </w:pPr>
      <w:r w:rsidRPr="00E66D28">
        <w:rPr>
          <w:color w:val="000000"/>
          <w:sz w:val="18"/>
          <w:szCs w:val="18"/>
        </w:rPr>
        <w:t>(указать страну, с территории которой будет ввезен товар в Республику Беларусь или отгружен)</w:t>
      </w:r>
    </w:p>
    <w:p w14:paraId="434D5A91" w14:textId="77777777" w:rsidR="00E66D28" w:rsidRPr="00E66D28" w:rsidRDefault="00E66D28" w:rsidP="00E66D28">
      <w:pPr>
        <w:pBdr>
          <w:top w:val="nil"/>
          <w:left w:val="nil"/>
          <w:bottom w:val="nil"/>
          <w:right w:val="nil"/>
          <w:between w:val="nil"/>
        </w:pBdr>
        <w:spacing w:before="60"/>
        <w:ind w:left="567"/>
        <w:jc w:val="both"/>
        <w:rPr>
          <w:i/>
          <w:color w:val="000000"/>
        </w:rPr>
      </w:pPr>
      <w:r w:rsidRPr="00E66D28">
        <w:rPr>
          <w:b/>
          <w:i/>
        </w:rPr>
        <w:t>Страна</w:t>
      </w:r>
      <w:r w:rsidRPr="00E66D28">
        <w:rPr>
          <w:b/>
          <w:i/>
          <w:color w:val="000000"/>
        </w:rPr>
        <w:t xml:space="preserve"> ввоза</w:t>
      </w:r>
      <w:r w:rsidRPr="00E66D28">
        <w:rPr>
          <w:i/>
          <w:color w:val="000000"/>
        </w:rPr>
        <w:t xml:space="preserve"> указывается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помещенных под таможенную процедуру выпуска для внутреннего потребления на территории Евразийского экономического союза. </w:t>
      </w:r>
      <w:r w:rsidRPr="00E66D28">
        <w:rPr>
          <w:b/>
          <w:i/>
          <w:color w:val="000000"/>
        </w:rPr>
        <w:t>Страна отгрузки</w:t>
      </w:r>
      <w:r w:rsidRPr="00E66D28">
        <w:rPr>
          <w:i/>
          <w:color w:val="000000"/>
        </w:rPr>
        <w:t xml:space="preserve"> указывается для товаров, поставляемых с территории Республики Беларусь (нерезидентами Республики Беларусь)</w:t>
      </w:r>
    </w:p>
    <w:p w14:paraId="099851AF" w14:textId="77777777" w:rsidR="00E66D28" w:rsidRPr="00E66D28" w:rsidRDefault="00E66D28" w:rsidP="00E66D28">
      <w:pPr>
        <w:pBdr>
          <w:top w:val="nil"/>
          <w:left w:val="nil"/>
          <w:bottom w:val="nil"/>
          <w:right w:val="nil"/>
          <w:between w:val="nil"/>
        </w:pBdr>
        <w:spacing w:before="120"/>
        <w:jc w:val="both"/>
        <w:rPr>
          <w:color w:val="000000"/>
          <w:sz w:val="24"/>
          <w:szCs w:val="24"/>
        </w:rPr>
      </w:pPr>
      <w:r w:rsidRPr="00E66D28">
        <w:rPr>
          <w:color w:val="000000"/>
          <w:sz w:val="24"/>
          <w:szCs w:val="24"/>
        </w:rPr>
        <w:t xml:space="preserve">Сроки поставки и условия поставки, оплаты: </w:t>
      </w:r>
      <w:r w:rsidRPr="00E66D28">
        <w:rPr>
          <w:b/>
          <w:color w:val="000000"/>
          <w:sz w:val="24"/>
          <w:szCs w:val="24"/>
        </w:rPr>
        <w:t>оставить</w:t>
      </w:r>
      <w:r w:rsidRPr="00E66D28">
        <w:rPr>
          <w:color w:val="000000"/>
          <w:sz w:val="24"/>
          <w:szCs w:val="24"/>
        </w:rPr>
        <w:t xml:space="preserve"> одно или несколько из нижеперечисленных сроков поставки и условий поставки, оплаты при этом каждое из выбранных сроков и условий</w:t>
      </w:r>
      <w:r w:rsidRPr="00E66D28">
        <w:rPr>
          <w:b/>
          <w:color w:val="000000"/>
          <w:sz w:val="24"/>
          <w:szCs w:val="24"/>
        </w:rPr>
        <w:t xml:space="preserve"> не может быть изменено  и  (или)  дополнено участником</w:t>
      </w:r>
      <w:r w:rsidRPr="00E66D28">
        <w:rPr>
          <w:color w:val="000000"/>
          <w:sz w:val="24"/>
          <w:szCs w:val="24"/>
        </w:rPr>
        <w:t>:</w:t>
      </w:r>
    </w:p>
    <w:p w14:paraId="3382545B" w14:textId="77777777" w:rsidR="00E66D28" w:rsidRPr="00E66D28" w:rsidRDefault="00E66D28" w:rsidP="00E66D28">
      <w:pPr>
        <w:pBdr>
          <w:top w:val="nil"/>
          <w:left w:val="nil"/>
          <w:bottom w:val="nil"/>
          <w:right w:val="nil"/>
          <w:between w:val="nil"/>
        </w:pBdr>
        <w:ind w:firstLine="709"/>
        <w:jc w:val="both"/>
        <w:rPr>
          <w:color w:val="000000"/>
          <w:sz w:val="24"/>
          <w:szCs w:val="24"/>
        </w:rPr>
      </w:pPr>
      <w:r w:rsidRPr="00E66D28">
        <w:rPr>
          <w:b/>
          <w:color w:val="000000"/>
          <w:sz w:val="24"/>
          <w:szCs w:val="24"/>
        </w:rPr>
        <w:t>для резидентов Республики Беларусь:</w:t>
      </w:r>
    </w:p>
    <w:p w14:paraId="29EB003A" w14:textId="77777777" w:rsidR="00E66D28" w:rsidRPr="00E66D28" w:rsidRDefault="00E66D28" w:rsidP="00E66D28">
      <w:pPr>
        <w:pBdr>
          <w:top w:val="nil"/>
          <w:left w:val="nil"/>
          <w:bottom w:val="nil"/>
          <w:right w:val="nil"/>
          <w:between w:val="nil"/>
        </w:pBdr>
        <w:ind w:firstLine="709"/>
        <w:jc w:val="both"/>
        <w:rPr>
          <w:color w:val="000000"/>
          <w:sz w:val="24"/>
          <w:szCs w:val="24"/>
        </w:rPr>
      </w:pPr>
      <w:r w:rsidRPr="00E66D28">
        <w:rPr>
          <w:color w:val="000000"/>
          <w:sz w:val="24"/>
          <w:szCs w:val="24"/>
        </w:rPr>
        <w:t>в течение _____(не более 60 календарных дней) календарных дней с даты направления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37746A64" w14:textId="77777777" w:rsidR="00E66D28" w:rsidRPr="00E66D28" w:rsidRDefault="00E66D28" w:rsidP="00E66D28">
      <w:pPr>
        <w:pBdr>
          <w:top w:val="nil"/>
          <w:left w:val="nil"/>
          <w:bottom w:val="nil"/>
          <w:right w:val="nil"/>
          <w:between w:val="nil"/>
        </w:pBdr>
        <w:ind w:firstLine="709"/>
        <w:jc w:val="both"/>
        <w:rPr>
          <w:color w:val="000000"/>
          <w:sz w:val="24"/>
          <w:szCs w:val="24"/>
        </w:rPr>
      </w:pPr>
      <w:r w:rsidRPr="00E66D28">
        <w:rPr>
          <w:color w:val="000000"/>
          <w:sz w:val="24"/>
          <w:szCs w:val="24"/>
        </w:rPr>
        <w:t>в течение ______(не более 3-х рабочих дней) рабочих дней с даты осуществления предварительной оплаты на условиях предусмотренных проектами договоров к настоящим аукционным документам;</w:t>
      </w:r>
    </w:p>
    <w:p w14:paraId="08225673" w14:textId="77777777" w:rsidR="00E66D28" w:rsidRPr="00E66D28" w:rsidRDefault="00E66D28" w:rsidP="00E66D28">
      <w:pPr>
        <w:pBdr>
          <w:top w:val="nil"/>
          <w:left w:val="nil"/>
          <w:bottom w:val="nil"/>
          <w:right w:val="nil"/>
          <w:between w:val="nil"/>
        </w:pBdr>
        <w:ind w:firstLine="709"/>
        <w:jc w:val="both"/>
        <w:rPr>
          <w:color w:val="000000"/>
          <w:sz w:val="24"/>
          <w:szCs w:val="24"/>
        </w:rPr>
      </w:pPr>
      <w:r w:rsidRPr="00E66D28">
        <w:rPr>
          <w:b/>
          <w:color w:val="000000"/>
          <w:sz w:val="24"/>
          <w:szCs w:val="24"/>
        </w:rPr>
        <w:t>для нерезидентов Республики Беларусь:</w:t>
      </w:r>
    </w:p>
    <w:p w14:paraId="285B1E45" w14:textId="77777777" w:rsidR="00E66D28" w:rsidRPr="00E66D28" w:rsidRDefault="00E66D28" w:rsidP="00E66D28">
      <w:pPr>
        <w:pBdr>
          <w:top w:val="nil"/>
          <w:left w:val="nil"/>
          <w:bottom w:val="nil"/>
          <w:right w:val="nil"/>
          <w:between w:val="nil"/>
        </w:pBdr>
        <w:ind w:firstLine="709"/>
        <w:jc w:val="both"/>
        <w:rPr>
          <w:color w:val="000000"/>
          <w:sz w:val="24"/>
          <w:szCs w:val="24"/>
        </w:rPr>
      </w:pPr>
      <w:r w:rsidRPr="00E66D28">
        <w:rPr>
          <w:color w:val="000000"/>
          <w:sz w:val="24"/>
          <w:szCs w:val="24"/>
        </w:rPr>
        <w:t>в течение _____(не более 60 календарных дней) календарных дней с даты направления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4AA50226" w14:textId="77777777" w:rsidR="00E66D28" w:rsidRPr="00E66D28" w:rsidRDefault="00E66D28" w:rsidP="00E66D28">
      <w:pPr>
        <w:pBdr>
          <w:top w:val="nil"/>
          <w:left w:val="nil"/>
          <w:bottom w:val="nil"/>
          <w:right w:val="nil"/>
          <w:between w:val="nil"/>
        </w:pBdr>
        <w:spacing w:before="60"/>
        <w:rPr>
          <w:color w:val="000000"/>
          <w:sz w:val="24"/>
          <w:szCs w:val="24"/>
        </w:rPr>
      </w:pPr>
    </w:p>
    <w:p w14:paraId="375057C7" w14:textId="77777777" w:rsidR="00E66D28" w:rsidRPr="00E66D28" w:rsidRDefault="00E66D28" w:rsidP="00E66D28">
      <w:pPr>
        <w:pBdr>
          <w:top w:val="nil"/>
          <w:left w:val="nil"/>
          <w:bottom w:val="nil"/>
          <w:right w:val="nil"/>
          <w:between w:val="nil"/>
        </w:pBdr>
        <w:spacing w:before="60"/>
        <w:rPr>
          <w:color w:val="000000"/>
          <w:sz w:val="24"/>
          <w:szCs w:val="24"/>
        </w:rPr>
      </w:pPr>
      <w:r w:rsidRPr="00E66D28">
        <w:rPr>
          <w:color w:val="000000"/>
          <w:sz w:val="24"/>
          <w:szCs w:val="24"/>
        </w:rPr>
        <w:t>Срок годности и (или) стерильности на дату поставки: ___________________________________________________</w:t>
      </w:r>
    </w:p>
    <w:p w14:paraId="20443D52" w14:textId="77777777" w:rsidR="00E66D28" w:rsidRPr="00E66D28" w:rsidRDefault="00E66D28" w:rsidP="00E66D28">
      <w:pPr>
        <w:pBdr>
          <w:top w:val="nil"/>
          <w:left w:val="nil"/>
          <w:bottom w:val="nil"/>
          <w:right w:val="nil"/>
          <w:between w:val="nil"/>
        </w:pBdr>
        <w:spacing w:before="60"/>
        <w:rPr>
          <w:color w:val="000000"/>
          <w:sz w:val="18"/>
          <w:szCs w:val="18"/>
        </w:rPr>
      </w:pPr>
      <w:r w:rsidRPr="00E66D28">
        <w:rPr>
          <w:color w:val="000000"/>
          <w:sz w:val="18"/>
          <w:szCs w:val="18"/>
        </w:rPr>
        <w:t xml:space="preserve">                                                                                                                             (указать срок  соответствующий пунктом 13.4настоящих аукционных документов)</w:t>
      </w:r>
    </w:p>
    <w:p w14:paraId="74F125F6" w14:textId="77777777" w:rsidR="00E66D28" w:rsidRPr="00E66D28" w:rsidRDefault="00E66D28" w:rsidP="00E66D28">
      <w:pPr>
        <w:rPr>
          <w:sz w:val="24"/>
          <w:szCs w:val="24"/>
        </w:rPr>
      </w:pPr>
      <w:r w:rsidRPr="00E66D28">
        <w:rPr>
          <w:sz w:val="24"/>
          <w:szCs w:val="24"/>
        </w:rPr>
        <w:t>Гарантийный срок:_________________________________________________________</w:t>
      </w:r>
    </w:p>
    <w:p w14:paraId="624A50E4" w14:textId="77777777" w:rsidR="00E66D28" w:rsidRPr="00E66D28" w:rsidRDefault="00E66D28" w:rsidP="00E66D28"/>
    <w:p w14:paraId="580E24DA" w14:textId="77777777" w:rsidR="00E66D28" w:rsidRPr="00E66D28" w:rsidRDefault="00E66D28" w:rsidP="00E66D28">
      <w:pPr>
        <w:pBdr>
          <w:top w:val="nil"/>
          <w:left w:val="nil"/>
          <w:bottom w:val="nil"/>
          <w:right w:val="nil"/>
          <w:between w:val="nil"/>
        </w:pBdr>
        <w:jc w:val="both"/>
        <w:rPr>
          <w:sz w:val="24"/>
          <w:szCs w:val="24"/>
          <w:lang w:eastAsia="x-none"/>
        </w:rPr>
      </w:pPr>
      <w:r w:rsidRPr="00E66D28">
        <w:rPr>
          <w:sz w:val="24"/>
          <w:szCs w:val="24"/>
          <w:lang w:val="en-US" w:eastAsia="x-none"/>
        </w:rPr>
        <w:t>C</w:t>
      </w:r>
      <w:r w:rsidRPr="00E66D28">
        <w:rPr>
          <w:sz w:val="24"/>
          <w:szCs w:val="24"/>
          <w:lang w:val="x-none" w:eastAsia="x-none"/>
        </w:rPr>
        <w:t xml:space="preserve">рок действия предложения: согласно требованиям аукционных документов </w:t>
      </w:r>
      <w:r w:rsidRPr="00E66D28">
        <w:rPr>
          <w:sz w:val="24"/>
          <w:szCs w:val="24"/>
          <w:lang w:eastAsia="x-none"/>
        </w:rPr>
        <w:t xml:space="preserve"> (</w:t>
      </w:r>
      <w:r w:rsidRPr="00E66D28">
        <w:rPr>
          <w:b/>
          <w:sz w:val="24"/>
          <w:szCs w:val="24"/>
          <w:lang w:eastAsia="x-none"/>
        </w:rPr>
        <w:t>данное</w:t>
      </w:r>
      <w:r w:rsidRPr="00E66D28">
        <w:rPr>
          <w:sz w:val="24"/>
          <w:szCs w:val="24"/>
          <w:lang w:eastAsia="x-none"/>
        </w:rPr>
        <w:t xml:space="preserve"> </w:t>
      </w:r>
      <w:r w:rsidRPr="00E66D28">
        <w:rPr>
          <w:b/>
          <w:sz w:val="24"/>
          <w:szCs w:val="24"/>
          <w:lang w:eastAsia="x-none"/>
        </w:rPr>
        <w:t>условие не может быть изменено участником!</w:t>
      </w:r>
      <w:r w:rsidRPr="00E66D28">
        <w:rPr>
          <w:sz w:val="24"/>
          <w:szCs w:val="24"/>
          <w:lang w:eastAsia="x-none"/>
        </w:rPr>
        <w:t>)</w:t>
      </w:r>
    </w:p>
    <w:p w14:paraId="31A899DC" w14:textId="77777777" w:rsidR="00E66D28" w:rsidRPr="00E66D28" w:rsidRDefault="00E66D28" w:rsidP="00E66D28">
      <w:pPr>
        <w:pBdr>
          <w:top w:val="nil"/>
          <w:left w:val="nil"/>
          <w:bottom w:val="nil"/>
          <w:right w:val="nil"/>
          <w:between w:val="nil"/>
        </w:pBdr>
        <w:jc w:val="both"/>
        <w:rPr>
          <w:color w:val="000000"/>
        </w:rPr>
      </w:pPr>
    </w:p>
    <w:p w14:paraId="2C235E85" w14:textId="77777777" w:rsidR="00E66D28" w:rsidRPr="00E66D28" w:rsidRDefault="00E66D28" w:rsidP="00E66D28">
      <w:pPr>
        <w:pBdr>
          <w:top w:val="nil"/>
          <w:left w:val="nil"/>
          <w:bottom w:val="nil"/>
          <w:right w:val="nil"/>
          <w:between w:val="nil"/>
        </w:pBdr>
        <w:rPr>
          <w:color w:val="000000"/>
          <w:sz w:val="24"/>
          <w:szCs w:val="24"/>
        </w:rPr>
      </w:pPr>
      <w:r w:rsidRPr="00E66D28">
        <w:rPr>
          <w:color w:val="000000"/>
          <w:sz w:val="24"/>
          <w:szCs w:val="24"/>
        </w:rPr>
        <w:t>Наименование юридического лица или индивидуального предпринимателя – резидента Республики Беларусь, которое будет осуществлять комплекс работ по вводу в эксплуатацию и поддержанию работоспособности и исправности медицинских и иных изделий, относящегося к предмету закупки (сервисной службы) на территории РБ ___________________________________________________________________________________________________________________________.</w:t>
      </w:r>
    </w:p>
    <w:p w14:paraId="63EDE6BC" w14:textId="77777777" w:rsidR="00E66D28" w:rsidRPr="00E66D28" w:rsidRDefault="00E66D28" w:rsidP="00E66D28">
      <w:pPr>
        <w:pBdr>
          <w:top w:val="nil"/>
          <w:left w:val="nil"/>
          <w:bottom w:val="nil"/>
          <w:right w:val="nil"/>
          <w:between w:val="nil"/>
        </w:pBdr>
        <w:jc w:val="center"/>
        <w:rPr>
          <w:color w:val="000000"/>
        </w:rPr>
      </w:pPr>
      <w:r w:rsidRPr="00E66D28">
        <w:rPr>
          <w:color w:val="000000"/>
        </w:rPr>
        <w:t>(наименование юридического лица или индивидуального предпринимателя в соответствии с его учредительными документами)</w:t>
      </w:r>
    </w:p>
    <w:p w14:paraId="38B9B302" w14:textId="77777777" w:rsidR="00E66D28" w:rsidRPr="00E66D28" w:rsidRDefault="00E66D28" w:rsidP="00E66D28">
      <w:pPr>
        <w:pBdr>
          <w:top w:val="nil"/>
          <w:left w:val="nil"/>
          <w:bottom w:val="nil"/>
          <w:right w:val="nil"/>
          <w:between w:val="nil"/>
        </w:pBdr>
        <w:rPr>
          <w:color w:val="000000"/>
        </w:rPr>
      </w:pPr>
    </w:p>
    <w:p w14:paraId="47151F1B" w14:textId="77777777" w:rsidR="00E66D28" w:rsidRPr="00E66D28" w:rsidRDefault="00E66D28" w:rsidP="00E66D28">
      <w:pPr>
        <w:pBdr>
          <w:top w:val="nil"/>
          <w:left w:val="nil"/>
          <w:bottom w:val="nil"/>
          <w:right w:val="nil"/>
          <w:between w:val="nil"/>
        </w:pBdr>
        <w:jc w:val="both"/>
        <w:rPr>
          <w:color w:val="000000"/>
        </w:rPr>
        <w:sectPr w:rsidR="00E66D28" w:rsidRPr="00E66D28" w:rsidSect="001D08A5">
          <w:headerReference w:type="even" r:id="rId18"/>
          <w:footerReference w:type="even" r:id="rId19"/>
          <w:footerReference w:type="default" r:id="rId20"/>
          <w:headerReference w:type="first" r:id="rId21"/>
          <w:footerReference w:type="first" r:id="rId22"/>
          <w:pgSz w:w="16838" w:h="11906" w:orient="landscape" w:code="9"/>
          <w:pgMar w:top="1134" w:right="851" w:bottom="567" w:left="851" w:header="709" w:footer="590" w:gutter="0"/>
          <w:cols w:space="720"/>
          <w:docGrid w:linePitch="272"/>
        </w:sectPr>
      </w:pPr>
    </w:p>
    <w:p w14:paraId="10571E50" w14:textId="77777777" w:rsidR="00E66D28" w:rsidRPr="00E66D28" w:rsidRDefault="00E66D28" w:rsidP="00E66D28">
      <w:pPr>
        <w:pBdr>
          <w:top w:val="nil"/>
          <w:left w:val="nil"/>
          <w:bottom w:val="nil"/>
          <w:right w:val="nil"/>
          <w:between w:val="nil"/>
        </w:pBdr>
        <w:ind w:left="6096"/>
        <w:jc w:val="center"/>
        <w:outlineLvl w:val="0"/>
        <w:rPr>
          <w:b/>
          <w:sz w:val="24"/>
          <w:szCs w:val="24"/>
        </w:rPr>
      </w:pPr>
      <w:r w:rsidRPr="00E66D28">
        <w:rPr>
          <w:b/>
          <w:sz w:val="24"/>
          <w:szCs w:val="24"/>
        </w:rPr>
        <w:lastRenderedPageBreak/>
        <w:t>Приложение 3</w:t>
      </w:r>
    </w:p>
    <w:p w14:paraId="79328BD2" w14:textId="77777777" w:rsidR="00E66D28" w:rsidRPr="00E66D28" w:rsidRDefault="00E66D28" w:rsidP="00E66D28">
      <w:pPr>
        <w:ind w:left="7371"/>
        <w:rPr>
          <w:sz w:val="24"/>
          <w:szCs w:val="24"/>
        </w:rPr>
      </w:pPr>
      <w:r w:rsidRPr="00E66D28">
        <w:rPr>
          <w:sz w:val="24"/>
          <w:szCs w:val="24"/>
        </w:rPr>
        <w:t>к аукционным документам</w:t>
      </w:r>
    </w:p>
    <w:p w14:paraId="232AF04D" w14:textId="77777777" w:rsidR="00E66D28" w:rsidRPr="00E66D28" w:rsidRDefault="00E66D28" w:rsidP="00E66D28">
      <w:pPr>
        <w:rPr>
          <w:sz w:val="24"/>
          <w:szCs w:val="24"/>
        </w:rPr>
      </w:pPr>
    </w:p>
    <w:p w14:paraId="41517AF0" w14:textId="77777777" w:rsidR="00E66D28" w:rsidRPr="00E66D28" w:rsidRDefault="00E66D28" w:rsidP="00E66D28">
      <w:pPr>
        <w:rPr>
          <w:sz w:val="24"/>
          <w:szCs w:val="24"/>
        </w:rPr>
      </w:pPr>
    </w:p>
    <w:p w14:paraId="6DE60F2B" w14:textId="77777777" w:rsidR="00E66D28" w:rsidRPr="00E66D28" w:rsidRDefault="00E66D28" w:rsidP="00E66D28">
      <w:pPr>
        <w:rPr>
          <w:sz w:val="24"/>
          <w:szCs w:val="24"/>
        </w:rPr>
      </w:pPr>
    </w:p>
    <w:p w14:paraId="2DE0D77D" w14:textId="77777777" w:rsidR="00E66D28" w:rsidRPr="00E66D28" w:rsidRDefault="00E66D28" w:rsidP="00E66D28">
      <w:pPr>
        <w:ind w:firstLine="540"/>
        <w:jc w:val="center"/>
        <w:rPr>
          <w:b/>
          <w:sz w:val="24"/>
          <w:szCs w:val="24"/>
        </w:rPr>
      </w:pPr>
      <w:r w:rsidRPr="00E66D28">
        <w:rPr>
          <w:b/>
          <w:color w:val="000000"/>
          <w:sz w:val="28"/>
          <w:szCs w:val="28"/>
        </w:rPr>
        <w:t xml:space="preserve">Формула расчета ставки участника - нерезидента </w:t>
      </w:r>
    </w:p>
    <w:p w14:paraId="25B79B6C" w14:textId="77777777" w:rsidR="00E66D28" w:rsidRPr="00E66D28" w:rsidRDefault="00E66D28" w:rsidP="00E66D28">
      <w:pPr>
        <w:ind w:firstLine="540"/>
        <w:jc w:val="center"/>
        <w:rPr>
          <w:b/>
          <w:sz w:val="24"/>
          <w:szCs w:val="24"/>
        </w:rPr>
      </w:pPr>
      <w:r w:rsidRPr="00E66D28">
        <w:rPr>
          <w:b/>
          <w:color w:val="000000"/>
          <w:sz w:val="28"/>
          <w:szCs w:val="28"/>
        </w:rPr>
        <w:t xml:space="preserve">и цены договора с участником - нерезидентом </w:t>
      </w:r>
    </w:p>
    <w:p w14:paraId="0FD23CE1" w14:textId="77777777" w:rsidR="00E66D28" w:rsidRPr="00E66D28" w:rsidRDefault="00E66D28" w:rsidP="00E66D28">
      <w:pPr>
        <w:rPr>
          <w:sz w:val="24"/>
          <w:szCs w:val="24"/>
        </w:rPr>
      </w:pPr>
    </w:p>
    <w:p w14:paraId="0F763186" w14:textId="77777777" w:rsidR="00E66D28" w:rsidRPr="00E66D28" w:rsidRDefault="00E66D28" w:rsidP="00E66D28">
      <w:pPr>
        <w:rPr>
          <w:sz w:val="24"/>
          <w:szCs w:val="24"/>
        </w:rPr>
      </w:pPr>
    </w:p>
    <w:p w14:paraId="4456947B" w14:textId="77777777" w:rsidR="00E66D28" w:rsidRPr="00E66D28" w:rsidRDefault="00E66D28" w:rsidP="00E66D28">
      <w:pPr>
        <w:ind w:firstLine="540"/>
        <w:jc w:val="both"/>
        <w:rPr>
          <w:sz w:val="24"/>
          <w:szCs w:val="24"/>
        </w:rPr>
      </w:pPr>
      <w:r w:rsidRPr="00E66D28">
        <w:rPr>
          <w:color w:val="000000"/>
          <w:sz w:val="24"/>
          <w:szCs w:val="24"/>
        </w:rPr>
        <w:t>1. Участники – нерезиденты при размещении предложения представляют цены на товар на условиях поставки DDP – склад организатора (покупателя) (ИНКОТЕРМС – 2010):</w:t>
      </w:r>
    </w:p>
    <w:p w14:paraId="488B125E" w14:textId="77777777" w:rsidR="00E66D28" w:rsidRPr="00E66D28" w:rsidRDefault="00E66D28" w:rsidP="00E66D28">
      <w:pPr>
        <w:rPr>
          <w:sz w:val="24"/>
          <w:szCs w:val="24"/>
        </w:rPr>
      </w:pPr>
    </w:p>
    <w:p w14:paraId="1A4C7844" w14:textId="77777777" w:rsidR="00E66D28" w:rsidRPr="00E66D28" w:rsidRDefault="00E66D28" w:rsidP="00E66D28">
      <w:pPr>
        <w:ind w:firstLine="708"/>
        <w:jc w:val="both"/>
        <w:rPr>
          <w:sz w:val="24"/>
          <w:szCs w:val="24"/>
        </w:rPr>
      </w:pPr>
      <w:r w:rsidRPr="00E66D28">
        <w:rPr>
          <w:sz w:val="24"/>
          <w:szCs w:val="24"/>
        </w:rPr>
        <w:t>Сп=Ск +Тп + Тсб + НДС</w:t>
      </w:r>
    </w:p>
    <w:p w14:paraId="02AE9390" w14:textId="77777777" w:rsidR="00E66D28" w:rsidRPr="00E66D28" w:rsidRDefault="00E66D28" w:rsidP="00E66D28">
      <w:pPr>
        <w:ind w:firstLine="708"/>
        <w:jc w:val="both"/>
        <w:rPr>
          <w:sz w:val="24"/>
          <w:szCs w:val="24"/>
        </w:rPr>
      </w:pPr>
    </w:p>
    <w:p w14:paraId="7E5F9A08" w14:textId="77777777" w:rsidR="00E66D28" w:rsidRPr="00E66D28" w:rsidRDefault="00E66D28" w:rsidP="00E66D28">
      <w:pPr>
        <w:ind w:firstLine="708"/>
        <w:jc w:val="both"/>
        <w:rPr>
          <w:sz w:val="24"/>
          <w:szCs w:val="24"/>
        </w:rPr>
      </w:pPr>
      <w:r w:rsidRPr="00E66D28">
        <w:rPr>
          <w:sz w:val="24"/>
          <w:szCs w:val="24"/>
        </w:rPr>
        <w:t>Сп- цена предложения;</w:t>
      </w:r>
    </w:p>
    <w:p w14:paraId="34A510E2" w14:textId="77777777" w:rsidR="00E66D28" w:rsidRPr="00E66D28" w:rsidRDefault="00E66D28" w:rsidP="00E66D28">
      <w:pPr>
        <w:ind w:firstLine="708"/>
        <w:jc w:val="both"/>
        <w:rPr>
          <w:sz w:val="24"/>
          <w:szCs w:val="24"/>
        </w:rPr>
      </w:pPr>
      <w:r w:rsidRPr="00E66D28">
        <w:rPr>
          <w:sz w:val="24"/>
          <w:szCs w:val="24"/>
        </w:rPr>
        <w:t xml:space="preserve">Ск – контрактная цена на условиях поставки DAP – пункт таможенного оформления, включая страховку, перевалку, доставку и пр. расходов; </w:t>
      </w:r>
    </w:p>
    <w:p w14:paraId="3B856EC4" w14:textId="77777777" w:rsidR="00E66D28" w:rsidRPr="00E66D28" w:rsidRDefault="00E66D28" w:rsidP="00E66D28">
      <w:pPr>
        <w:ind w:firstLine="708"/>
        <w:jc w:val="both"/>
        <w:rPr>
          <w:sz w:val="24"/>
          <w:szCs w:val="24"/>
        </w:rPr>
      </w:pPr>
      <w:r w:rsidRPr="00E66D28">
        <w:rPr>
          <w:sz w:val="24"/>
          <w:szCs w:val="24"/>
        </w:rPr>
        <w:t>Тп – таможенная пошлина;</w:t>
      </w:r>
    </w:p>
    <w:p w14:paraId="08F725AE" w14:textId="77777777" w:rsidR="00E66D28" w:rsidRPr="00E66D28" w:rsidRDefault="00E66D28" w:rsidP="00E66D28">
      <w:pPr>
        <w:ind w:firstLine="708"/>
        <w:jc w:val="both"/>
        <w:rPr>
          <w:sz w:val="24"/>
          <w:szCs w:val="24"/>
        </w:rPr>
      </w:pPr>
      <w:r w:rsidRPr="00E66D28">
        <w:rPr>
          <w:sz w:val="24"/>
          <w:szCs w:val="24"/>
        </w:rPr>
        <w:t>Тсб – таможенный сбор за совершение таможенных операций;</w:t>
      </w:r>
    </w:p>
    <w:p w14:paraId="0C6D3AD6" w14:textId="77777777" w:rsidR="00E66D28" w:rsidRPr="00E66D28" w:rsidRDefault="00E66D28" w:rsidP="00E66D28">
      <w:pPr>
        <w:ind w:firstLine="708"/>
        <w:jc w:val="both"/>
        <w:rPr>
          <w:sz w:val="24"/>
          <w:szCs w:val="24"/>
        </w:rPr>
      </w:pPr>
      <w:r w:rsidRPr="00E66D28">
        <w:rPr>
          <w:sz w:val="24"/>
          <w:szCs w:val="24"/>
        </w:rPr>
        <w:t>НДС – налог на добавленную стоимость (10%).</w:t>
      </w:r>
    </w:p>
    <w:p w14:paraId="5576E72D" w14:textId="77777777" w:rsidR="00E66D28" w:rsidRPr="00E66D28" w:rsidRDefault="00E66D28" w:rsidP="00E66D28">
      <w:pPr>
        <w:ind w:firstLine="708"/>
        <w:jc w:val="both"/>
        <w:rPr>
          <w:sz w:val="24"/>
          <w:szCs w:val="24"/>
        </w:rPr>
      </w:pPr>
    </w:p>
    <w:p w14:paraId="4D8F9578" w14:textId="77777777" w:rsidR="00E66D28" w:rsidRPr="00E66D28" w:rsidRDefault="00E66D28" w:rsidP="00E66D28">
      <w:pPr>
        <w:ind w:firstLine="708"/>
        <w:jc w:val="both"/>
        <w:rPr>
          <w:sz w:val="24"/>
          <w:szCs w:val="24"/>
        </w:rPr>
      </w:pPr>
      <w:r w:rsidRPr="00E66D28">
        <w:rPr>
          <w:sz w:val="24"/>
          <w:szCs w:val="24"/>
        </w:rPr>
        <w:t>При подготовке предложения, состоящих из нескольких позиций, цена предложения формируется путем суммирования каждой позиции. Таможенные пошлины и  налог на добавленную стоимость рассчитывается на каждую позицию:</w:t>
      </w:r>
    </w:p>
    <w:p w14:paraId="1865FA8E" w14:textId="77777777" w:rsidR="00E66D28" w:rsidRPr="00E66D28" w:rsidRDefault="00E66D28" w:rsidP="00E66D28">
      <w:pPr>
        <w:ind w:firstLine="540"/>
        <w:jc w:val="both"/>
        <w:rPr>
          <w:sz w:val="24"/>
          <w:szCs w:val="24"/>
        </w:rPr>
      </w:pPr>
      <w:r w:rsidRPr="00E66D28">
        <w:rPr>
          <w:b/>
          <w:bCs/>
          <w:color w:val="000000"/>
          <w:sz w:val="24"/>
          <w:szCs w:val="24"/>
        </w:rPr>
        <w:t>Таможенная пошлина</w:t>
      </w:r>
      <w:r w:rsidRPr="00E66D28">
        <w:rPr>
          <w:color w:val="000000"/>
          <w:sz w:val="24"/>
          <w:szCs w:val="24"/>
        </w:rPr>
        <w:t xml:space="preserve"> (ТП) рассчитывается на каждую позицию спецификации по формуле:</w:t>
      </w:r>
    </w:p>
    <w:p w14:paraId="1B49EAE3" w14:textId="77777777" w:rsidR="00E66D28" w:rsidRPr="00E66D28" w:rsidRDefault="00E66D28" w:rsidP="00E66D28">
      <w:pPr>
        <w:ind w:firstLine="540"/>
        <w:jc w:val="both"/>
        <w:rPr>
          <w:sz w:val="24"/>
          <w:szCs w:val="24"/>
        </w:rPr>
      </w:pPr>
      <w:r w:rsidRPr="00E66D28">
        <w:rPr>
          <w:color w:val="000000"/>
          <w:sz w:val="24"/>
          <w:szCs w:val="24"/>
        </w:rPr>
        <w:t>Тп = Ск*tа/100</w:t>
      </w:r>
    </w:p>
    <w:p w14:paraId="7DC4BD02" w14:textId="77777777" w:rsidR="00E66D28" w:rsidRPr="00E66D28" w:rsidRDefault="00E66D28" w:rsidP="00E66D28">
      <w:pPr>
        <w:rPr>
          <w:sz w:val="24"/>
          <w:szCs w:val="24"/>
        </w:rPr>
      </w:pPr>
    </w:p>
    <w:p w14:paraId="7F93FEEB" w14:textId="77777777" w:rsidR="00E66D28" w:rsidRPr="00E66D28" w:rsidRDefault="00E66D28" w:rsidP="00E66D28">
      <w:pPr>
        <w:ind w:firstLine="540"/>
        <w:jc w:val="both"/>
        <w:rPr>
          <w:sz w:val="24"/>
          <w:szCs w:val="24"/>
        </w:rPr>
      </w:pPr>
      <w:r w:rsidRPr="00E66D28">
        <w:rPr>
          <w:color w:val="000000"/>
          <w:sz w:val="24"/>
          <w:szCs w:val="24"/>
        </w:rPr>
        <w:t xml:space="preserve">tа –ставка таможенной пошлины, % - определяется в соответствии решениями Совета Евразийской экономической комиссии </w:t>
      </w:r>
    </w:p>
    <w:p w14:paraId="6BA76DB0" w14:textId="77777777" w:rsidR="00E66D28" w:rsidRPr="00E66D28" w:rsidRDefault="00E66D28" w:rsidP="00E66D28">
      <w:pPr>
        <w:ind w:firstLine="540"/>
        <w:jc w:val="both"/>
        <w:rPr>
          <w:sz w:val="24"/>
          <w:szCs w:val="24"/>
        </w:rPr>
      </w:pPr>
      <w:r w:rsidRPr="00E66D28">
        <w:rPr>
          <w:b/>
          <w:bCs/>
          <w:color w:val="000000"/>
          <w:sz w:val="24"/>
          <w:szCs w:val="24"/>
        </w:rPr>
        <w:t>Налог на добавленную стоимость (НДС)</w:t>
      </w:r>
      <w:r w:rsidRPr="00E66D28">
        <w:rPr>
          <w:color w:val="000000"/>
          <w:sz w:val="24"/>
          <w:szCs w:val="24"/>
        </w:rPr>
        <w:t xml:space="preserve"> (с учетом условного размера   в процентах %) рассчитывается на каждую позицию по формуле </w:t>
      </w:r>
    </w:p>
    <w:p w14:paraId="1127DD92" w14:textId="77777777" w:rsidR="00E66D28" w:rsidRPr="00E66D28" w:rsidRDefault="00E66D28" w:rsidP="00E66D28">
      <w:pPr>
        <w:ind w:firstLine="540"/>
        <w:jc w:val="center"/>
        <w:rPr>
          <w:sz w:val="24"/>
          <w:szCs w:val="24"/>
        </w:rPr>
      </w:pPr>
      <w:r w:rsidRPr="00E66D28">
        <w:rPr>
          <w:color w:val="000000"/>
          <w:sz w:val="24"/>
          <w:szCs w:val="24"/>
        </w:rPr>
        <w:t>НДС = (Ск + Тп)*НДС/100</w:t>
      </w:r>
    </w:p>
    <w:p w14:paraId="416BDB6B" w14:textId="77777777" w:rsidR="00E66D28" w:rsidRPr="00E66D28" w:rsidRDefault="00E66D28" w:rsidP="00E66D28">
      <w:pPr>
        <w:rPr>
          <w:sz w:val="24"/>
          <w:szCs w:val="24"/>
        </w:rPr>
      </w:pPr>
    </w:p>
    <w:p w14:paraId="61CD663F" w14:textId="77777777" w:rsidR="00E66D28" w:rsidRPr="00E66D28" w:rsidRDefault="00E66D28" w:rsidP="00E66D28">
      <w:pPr>
        <w:ind w:firstLine="600"/>
        <w:jc w:val="both"/>
        <w:rPr>
          <w:color w:val="000000"/>
          <w:sz w:val="24"/>
          <w:szCs w:val="24"/>
        </w:rPr>
      </w:pPr>
      <w:r w:rsidRPr="00E66D28">
        <w:rPr>
          <w:b/>
          <w:bCs/>
          <w:color w:val="000000"/>
          <w:sz w:val="24"/>
          <w:szCs w:val="24"/>
        </w:rPr>
        <w:t>Таможенный сбор за совершение таможенных операций (Тсб)</w:t>
      </w:r>
      <w:r w:rsidRPr="00E66D28">
        <w:rPr>
          <w:color w:val="000000"/>
          <w:sz w:val="24"/>
          <w:szCs w:val="24"/>
        </w:rPr>
        <w:t>, в белорусских рублях определяется  в соответствии с Указом Президента Республики Беларусь от 13.07.2006 № 443 «О таможенных сборах», и применяется на каждую партию, поставку товара. Цена фиксируется организатором в иностранной валюте, по курсу Национального Банка Республики Беларусь на дату проведения торгов.</w:t>
      </w:r>
    </w:p>
    <w:p w14:paraId="1FD85894" w14:textId="77777777" w:rsidR="00E66D28" w:rsidRPr="00E66D28" w:rsidRDefault="00E66D28" w:rsidP="00E66D28">
      <w:pPr>
        <w:rPr>
          <w:sz w:val="24"/>
          <w:szCs w:val="24"/>
        </w:rPr>
      </w:pPr>
    </w:p>
    <w:p w14:paraId="49CAE980" w14:textId="77777777" w:rsidR="00E66D28" w:rsidRPr="00E66D28" w:rsidRDefault="00E66D28" w:rsidP="00E66D28">
      <w:pPr>
        <w:ind w:firstLine="540"/>
        <w:rPr>
          <w:sz w:val="24"/>
          <w:szCs w:val="24"/>
        </w:rPr>
      </w:pPr>
      <w:r w:rsidRPr="00E66D28">
        <w:rPr>
          <w:color w:val="000000"/>
          <w:sz w:val="24"/>
          <w:szCs w:val="24"/>
        </w:rPr>
        <w:t>В случае выбора победителем электронного аукциона участника – нерезидента цена договора будет скорректирована в сторону уменьшения на величину таможенных пошлин и сборов, налога на добавленную стоимость.</w:t>
      </w:r>
    </w:p>
    <w:p w14:paraId="086CB523" w14:textId="77777777" w:rsidR="00E66D28" w:rsidRPr="00E66D28" w:rsidRDefault="00E66D28" w:rsidP="00E66D28">
      <w:pPr>
        <w:rPr>
          <w:sz w:val="24"/>
          <w:szCs w:val="24"/>
        </w:rPr>
      </w:pPr>
    </w:p>
    <w:p w14:paraId="4D6DA6D4" w14:textId="77777777" w:rsidR="00E66D28" w:rsidRPr="00E66D28" w:rsidRDefault="00E66D28" w:rsidP="00E66D28">
      <w:pPr>
        <w:ind w:firstLine="540"/>
        <w:jc w:val="both"/>
        <w:rPr>
          <w:sz w:val="24"/>
          <w:szCs w:val="24"/>
        </w:rPr>
      </w:pPr>
      <w:r w:rsidRPr="00E66D28">
        <w:rPr>
          <w:color w:val="000000"/>
          <w:sz w:val="24"/>
          <w:szCs w:val="24"/>
        </w:rPr>
        <w:t>2. Участники – нерезиденты, предлагающие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при размещении предложения представляют цены на товар на условиях поставки DDP – склад организатора (покупателя) (ИНКОТЕРМС – 2010):</w:t>
      </w:r>
    </w:p>
    <w:p w14:paraId="02A5E5D1" w14:textId="77777777" w:rsidR="00E66D28" w:rsidRPr="00E66D28" w:rsidRDefault="00E66D28" w:rsidP="00E66D28">
      <w:pPr>
        <w:rPr>
          <w:sz w:val="24"/>
          <w:szCs w:val="24"/>
        </w:rPr>
      </w:pPr>
    </w:p>
    <w:p w14:paraId="316E2B63" w14:textId="77777777" w:rsidR="00E66D28" w:rsidRPr="00E66D28" w:rsidRDefault="00E66D28" w:rsidP="00E66D28">
      <w:pPr>
        <w:ind w:firstLine="540"/>
        <w:jc w:val="both"/>
        <w:rPr>
          <w:sz w:val="24"/>
          <w:szCs w:val="24"/>
        </w:rPr>
      </w:pPr>
      <w:r w:rsidRPr="00E66D28">
        <w:rPr>
          <w:color w:val="000000"/>
          <w:sz w:val="24"/>
          <w:szCs w:val="24"/>
        </w:rPr>
        <w:t>Сп=Ск + НДС</w:t>
      </w:r>
    </w:p>
    <w:p w14:paraId="6A83521A" w14:textId="77777777" w:rsidR="00E66D28" w:rsidRPr="00E66D28" w:rsidRDefault="00E66D28" w:rsidP="00E66D28">
      <w:pPr>
        <w:rPr>
          <w:sz w:val="24"/>
          <w:szCs w:val="24"/>
        </w:rPr>
      </w:pPr>
    </w:p>
    <w:p w14:paraId="4AF197D2" w14:textId="77777777" w:rsidR="00E66D28" w:rsidRPr="00E66D28" w:rsidRDefault="00E66D28" w:rsidP="00E66D28">
      <w:pPr>
        <w:ind w:firstLine="540"/>
        <w:jc w:val="both"/>
        <w:rPr>
          <w:sz w:val="24"/>
          <w:szCs w:val="24"/>
        </w:rPr>
      </w:pPr>
      <w:r w:rsidRPr="00E66D28">
        <w:rPr>
          <w:color w:val="000000"/>
          <w:sz w:val="24"/>
          <w:szCs w:val="24"/>
        </w:rPr>
        <w:t>Сп- цена предложения;</w:t>
      </w:r>
    </w:p>
    <w:p w14:paraId="315A2E1A" w14:textId="77777777" w:rsidR="00E66D28" w:rsidRPr="00E66D28" w:rsidRDefault="00E66D28" w:rsidP="00E66D28">
      <w:pPr>
        <w:ind w:firstLine="540"/>
        <w:jc w:val="both"/>
        <w:rPr>
          <w:sz w:val="24"/>
          <w:szCs w:val="24"/>
        </w:rPr>
      </w:pPr>
      <w:r w:rsidRPr="00E66D28">
        <w:rPr>
          <w:color w:val="000000"/>
          <w:sz w:val="24"/>
          <w:szCs w:val="24"/>
        </w:rPr>
        <w:lastRenderedPageBreak/>
        <w:t xml:space="preserve">Ск – контрактная цена на условиях поставки DAP – пункт таможенного оформления, включая страховку, перевалку, доставку и пр. расходов; </w:t>
      </w:r>
    </w:p>
    <w:p w14:paraId="6BA77AFA" w14:textId="77777777" w:rsidR="00E66D28" w:rsidRPr="00E66D28" w:rsidRDefault="00E66D28" w:rsidP="00E66D28">
      <w:pPr>
        <w:ind w:firstLine="540"/>
        <w:jc w:val="both"/>
        <w:rPr>
          <w:sz w:val="24"/>
          <w:szCs w:val="24"/>
        </w:rPr>
      </w:pPr>
      <w:r w:rsidRPr="00E66D28">
        <w:rPr>
          <w:color w:val="000000"/>
          <w:sz w:val="24"/>
          <w:szCs w:val="24"/>
        </w:rPr>
        <w:t>НДС – налог на добавленную стоимость.</w:t>
      </w:r>
    </w:p>
    <w:p w14:paraId="1325B95E" w14:textId="77777777" w:rsidR="00E66D28" w:rsidRPr="00E66D28" w:rsidRDefault="00E66D28" w:rsidP="00E66D28">
      <w:pPr>
        <w:rPr>
          <w:sz w:val="24"/>
          <w:szCs w:val="24"/>
        </w:rPr>
      </w:pPr>
    </w:p>
    <w:p w14:paraId="2944F808" w14:textId="77777777" w:rsidR="00E66D28" w:rsidRPr="00E66D28" w:rsidRDefault="00E66D28" w:rsidP="00E66D28">
      <w:pPr>
        <w:ind w:firstLine="540"/>
        <w:jc w:val="both"/>
        <w:rPr>
          <w:sz w:val="24"/>
          <w:szCs w:val="24"/>
        </w:rPr>
      </w:pPr>
      <w:r w:rsidRPr="00E66D28">
        <w:rPr>
          <w:b/>
          <w:bCs/>
          <w:color w:val="000000"/>
          <w:sz w:val="24"/>
          <w:szCs w:val="24"/>
        </w:rPr>
        <w:t>Налог на добавленную стоимость (НДС)</w:t>
      </w:r>
      <w:r w:rsidRPr="00E66D28">
        <w:rPr>
          <w:color w:val="000000"/>
          <w:sz w:val="24"/>
          <w:szCs w:val="24"/>
        </w:rPr>
        <w:t xml:space="preserve"> (с учетом условного размера в процентах) с учетом требований статьи 72 Договора о Евразийском экономическом союзе  и рассчитывается на каждую позицию по формуле </w:t>
      </w:r>
    </w:p>
    <w:p w14:paraId="55EC1D2D" w14:textId="77777777" w:rsidR="00E66D28" w:rsidRPr="00E66D28" w:rsidRDefault="00E66D28" w:rsidP="00E66D28">
      <w:pPr>
        <w:rPr>
          <w:sz w:val="24"/>
          <w:szCs w:val="24"/>
        </w:rPr>
      </w:pPr>
    </w:p>
    <w:p w14:paraId="5E28321E" w14:textId="77777777" w:rsidR="00E66D28" w:rsidRPr="00E66D28" w:rsidRDefault="00E66D28" w:rsidP="00E66D28">
      <w:pPr>
        <w:ind w:firstLine="540"/>
        <w:jc w:val="center"/>
        <w:rPr>
          <w:sz w:val="24"/>
          <w:szCs w:val="24"/>
        </w:rPr>
      </w:pPr>
      <w:r w:rsidRPr="00E66D28">
        <w:rPr>
          <w:color w:val="000000"/>
          <w:sz w:val="24"/>
          <w:szCs w:val="24"/>
        </w:rPr>
        <w:t>НДС = Ск *НДС/100</w:t>
      </w:r>
    </w:p>
    <w:p w14:paraId="4717A2E2" w14:textId="77777777" w:rsidR="00E66D28" w:rsidRPr="00E66D28" w:rsidRDefault="00E66D28" w:rsidP="00E66D28">
      <w:pPr>
        <w:rPr>
          <w:sz w:val="24"/>
          <w:szCs w:val="24"/>
        </w:rPr>
      </w:pPr>
    </w:p>
    <w:p w14:paraId="70D086D9" w14:textId="77777777" w:rsidR="00E66D28" w:rsidRPr="00E66D28" w:rsidRDefault="00E66D28" w:rsidP="00E66D28">
      <w:pPr>
        <w:ind w:firstLine="540"/>
        <w:jc w:val="both"/>
        <w:rPr>
          <w:sz w:val="24"/>
          <w:szCs w:val="24"/>
        </w:rPr>
      </w:pPr>
      <w:r w:rsidRPr="00E66D28">
        <w:rPr>
          <w:color w:val="000000"/>
          <w:sz w:val="24"/>
          <w:szCs w:val="24"/>
        </w:rPr>
        <w:t>Начальная цена аукциона – это ориентировочная цена закупки, при этом в качестве цены предложения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будет учитываться цена, рассчитанная по формуле в п. 2</w:t>
      </w:r>
    </w:p>
    <w:p w14:paraId="0AD22F5E" w14:textId="77777777" w:rsidR="00E66D28" w:rsidRPr="00E66D28" w:rsidRDefault="00E66D28" w:rsidP="00E66D28">
      <w:pPr>
        <w:spacing w:after="240"/>
        <w:rPr>
          <w:sz w:val="24"/>
          <w:szCs w:val="24"/>
        </w:rPr>
      </w:pPr>
    </w:p>
    <w:p w14:paraId="3C6FD86E" w14:textId="77777777" w:rsidR="00E66D28" w:rsidRPr="00E66D28" w:rsidRDefault="00E66D28" w:rsidP="00E66D28">
      <w:pPr>
        <w:ind w:firstLine="540"/>
        <w:jc w:val="both"/>
        <w:rPr>
          <w:sz w:val="24"/>
          <w:szCs w:val="24"/>
        </w:rPr>
      </w:pPr>
      <w:r w:rsidRPr="00E66D28">
        <w:rPr>
          <w:color w:val="000000"/>
          <w:sz w:val="24"/>
          <w:szCs w:val="24"/>
        </w:rPr>
        <w:t>В случае выбора победителем электронного аукциона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цена договора будет скорректирована в сторону уменьшения на величину налога на добавленную стоимость.</w:t>
      </w:r>
    </w:p>
    <w:p w14:paraId="29CEBF0A" w14:textId="77777777" w:rsidR="00E66D28" w:rsidRPr="00E66D28" w:rsidRDefault="00E66D28" w:rsidP="00E66D28">
      <w:pPr>
        <w:ind w:firstLine="540"/>
        <w:jc w:val="both"/>
        <w:rPr>
          <w:sz w:val="24"/>
          <w:szCs w:val="24"/>
        </w:rPr>
      </w:pPr>
    </w:p>
    <w:p w14:paraId="7B83BC9E" w14:textId="77777777" w:rsidR="00E66D28" w:rsidRPr="00E66D28" w:rsidRDefault="00E66D28" w:rsidP="00E66D28">
      <w:pPr>
        <w:rPr>
          <w:b/>
          <w:color w:val="000000"/>
          <w:sz w:val="24"/>
          <w:szCs w:val="24"/>
        </w:rPr>
      </w:pPr>
      <w:r w:rsidRPr="00E66D28">
        <w:rPr>
          <w:b/>
          <w:color w:val="000000"/>
          <w:sz w:val="24"/>
          <w:szCs w:val="24"/>
        </w:rPr>
        <w:br w:type="page"/>
      </w:r>
    </w:p>
    <w:p w14:paraId="1470F955" w14:textId="77777777" w:rsidR="006A6DF2" w:rsidRPr="00E66D28" w:rsidRDefault="006A6DF2" w:rsidP="006A6DF2">
      <w:pPr>
        <w:pBdr>
          <w:top w:val="nil"/>
          <w:left w:val="nil"/>
          <w:bottom w:val="nil"/>
          <w:right w:val="nil"/>
          <w:between w:val="nil"/>
        </w:pBdr>
        <w:ind w:left="6096"/>
        <w:jc w:val="center"/>
        <w:outlineLvl w:val="0"/>
        <w:rPr>
          <w:b/>
          <w:sz w:val="24"/>
          <w:szCs w:val="24"/>
        </w:rPr>
      </w:pPr>
      <w:r w:rsidRPr="00E66D28">
        <w:rPr>
          <w:b/>
          <w:sz w:val="24"/>
          <w:szCs w:val="24"/>
        </w:rPr>
        <w:lastRenderedPageBreak/>
        <w:t>Приложение 4</w:t>
      </w:r>
    </w:p>
    <w:p w14:paraId="4D1A0127" w14:textId="77777777" w:rsidR="006A6DF2" w:rsidRPr="00E66D28" w:rsidRDefault="006A6DF2" w:rsidP="006A6DF2">
      <w:pPr>
        <w:ind w:left="7371"/>
        <w:rPr>
          <w:sz w:val="24"/>
          <w:szCs w:val="24"/>
        </w:rPr>
      </w:pPr>
      <w:r w:rsidRPr="00E66D28">
        <w:rPr>
          <w:sz w:val="24"/>
          <w:szCs w:val="24"/>
        </w:rPr>
        <w:t>к аукционным документам</w:t>
      </w:r>
    </w:p>
    <w:p w14:paraId="79AB15BF" w14:textId="77777777" w:rsidR="006A6DF2" w:rsidRPr="00E66D28" w:rsidRDefault="006A6DF2" w:rsidP="006A6DF2">
      <w:pPr>
        <w:rPr>
          <w:sz w:val="24"/>
          <w:szCs w:val="24"/>
        </w:rPr>
      </w:pPr>
    </w:p>
    <w:p w14:paraId="336E45C3" w14:textId="77777777" w:rsidR="006A6DF2" w:rsidRPr="00E66D28" w:rsidRDefault="006A6DF2" w:rsidP="006A6DF2">
      <w:pPr>
        <w:rPr>
          <w:sz w:val="24"/>
          <w:szCs w:val="24"/>
        </w:rPr>
      </w:pPr>
    </w:p>
    <w:p w14:paraId="2877099B" w14:textId="77777777" w:rsidR="006A6DF2" w:rsidRPr="00E66D28" w:rsidRDefault="006A6DF2" w:rsidP="006A6DF2">
      <w:pPr>
        <w:rPr>
          <w:sz w:val="24"/>
          <w:szCs w:val="24"/>
        </w:rPr>
      </w:pPr>
    </w:p>
    <w:p w14:paraId="79B848E3" w14:textId="77777777" w:rsidR="006A6DF2" w:rsidRPr="00E66D28" w:rsidRDefault="006A6DF2" w:rsidP="006A6DF2">
      <w:pPr>
        <w:rPr>
          <w:sz w:val="24"/>
          <w:szCs w:val="24"/>
        </w:rPr>
      </w:pPr>
    </w:p>
    <w:p w14:paraId="2DD1148B" w14:textId="77777777" w:rsidR="006A6DF2" w:rsidRPr="00E66D28" w:rsidRDefault="006A6DF2" w:rsidP="006A6DF2">
      <w:pPr>
        <w:rPr>
          <w:sz w:val="24"/>
          <w:szCs w:val="24"/>
        </w:rPr>
      </w:pPr>
    </w:p>
    <w:p w14:paraId="490DD783" w14:textId="77777777" w:rsidR="006A6DF2" w:rsidRPr="00E66D28" w:rsidRDefault="006A6DF2" w:rsidP="006A6DF2">
      <w:pPr>
        <w:rPr>
          <w:sz w:val="24"/>
          <w:szCs w:val="24"/>
        </w:rPr>
      </w:pPr>
    </w:p>
    <w:p w14:paraId="33118D37" w14:textId="77777777" w:rsidR="006A6DF2" w:rsidRPr="00E66D28" w:rsidRDefault="006A6DF2" w:rsidP="006A6DF2">
      <w:pPr>
        <w:jc w:val="center"/>
        <w:rPr>
          <w:b/>
          <w:sz w:val="24"/>
          <w:szCs w:val="24"/>
        </w:rPr>
      </w:pPr>
      <w:r w:rsidRPr="00E66D28">
        <w:rPr>
          <w:b/>
          <w:sz w:val="24"/>
          <w:szCs w:val="24"/>
        </w:rPr>
        <w:t>ОБЯЗАТЕЛЬСТВО</w:t>
      </w:r>
    </w:p>
    <w:p w14:paraId="43633B8A" w14:textId="77777777" w:rsidR="006A6DF2" w:rsidRPr="00E66D28" w:rsidRDefault="006A6DF2" w:rsidP="006A6DF2">
      <w:pPr>
        <w:rPr>
          <w:sz w:val="24"/>
          <w:szCs w:val="24"/>
        </w:rPr>
      </w:pPr>
    </w:p>
    <w:p w14:paraId="50EFFEB0" w14:textId="77777777" w:rsidR="006A6DF2" w:rsidRPr="00E66D28" w:rsidRDefault="006A6DF2" w:rsidP="006A6DF2">
      <w:pPr>
        <w:pBdr>
          <w:top w:val="nil"/>
          <w:left w:val="nil"/>
          <w:bottom w:val="nil"/>
          <w:right w:val="nil"/>
          <w:between w:val="nil"/>
        </w:pBdr>
        <w:ind w:firstLine="708"/>
        <w:jc w:val="both"/>
        <w:rPr>
          <w:sz w:val="24"/>
          <w:szCs w:val="24"/>
        </w:rPr>
      </w:pPr>
      <w:r w:rsidRPr="00E66D28">
        <w:rPr>
          <w:sz w:val="24"/>
          <w:szCs w:val="24"/>
        </w:rPr>
        <w:t>Участник берет</w:t>
      </w:r>
      <w:r w:rsidRPr="00E66D28">
        <w:rPr>
          <w:color w:val="000000"/>
          <w:sz w:val="24"/>
          <w:szCs w:val="24"/>
        </w:rPr>
        <w:t xml:space="preserve"> на себя обязательство </w:t>
      </w:r>
      <w:r w:rsidRPr="00E66D28">
        <w:rPr>
          <w:sz w:val="24"/>
          <w:szCs w:val="24"/>
        </w:rPr>
        <w:t xml:space="preserve">предоставить при поставке по лоту №____ процедуры государственной закупки </w:t>
      </w:r>
      <w:r w:rsidRPr="00E66D28">
        <w:rPr>
          <w:sz w:val="24"/>
          <w:szCs w:val="24"/>
          <w:lang w:val="en-US"/>
        </w:rPr>
        <w:t>AU</w:t>
      </w:r>
      <w:r w:rsidRPr="00E66D28">
        <w:rPr>
          <w:sz w:val="24"/>
          <w:szCs w:val="24"/>
        </w:rPr>
        <w:t>________________ копию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p>
    <w:p w14:paraId="220A92CF" w14:textId="77777777" w:rsidR="006A6DF2" w:rsidRPr="00E66D28" w:rsidRDefault="006A6DF2" w:rsidP="006A6DF2">
      <w:pPr>
        <w:pBdr>
          <w:top w:val="nil"/>
          <w:left w:val="nil"/>
          <w:bottom w:val="nil"/>
          <w:right w:val="nil"/>
          <w:between w:val="nil"/>
        </w:pBdr>
        <w:ind w:firstLine="708"/>
        <w:jc w:val="both"/>
        <w:rPr>
          <w:sz w:val="24"/>
          <w:szCs w:val="24"/>
        </w:rPr>
      </w:pPr>
    </w:p>
    <w:p w14:paraId="0AAEE61F" w14:textId="77777777" w:rsidR="006A6DF2" w:rsidRPr="00E66D28" w:rsidRDefault="006A6DF2" w:rsidP="006A6DF2">
      <w:pPr>
        <w:keepNext/>
        <w:keepLines/>
        <w:pBdr>
          <w:top w:val="nil"/>
          <w:left w:val="nil"/>
          <w:bottom w:val="nil"/>
          <w:right w:val="nil"/>
          <w:between w:val="nil"/>
        </w:pBdr>
        <w:ind w:firstLine="6237"/>
        <w:rPr>
          <w:color w:val="000000"/>
          <w:sz w:val="24"/>
          <w:szCs w:val="24"/>
        </w:rPr>
      </w:pPr>
      <w:r w:rsidRPr="00E66D28">
        <w:br w:type="page"/>
      </w:r>
    </w:p>
    <w:p w14:paraId="72BEDB58" w14:textId="77777777" w:rsidR="006A6DF2" w:rsidRPr="00E66D28" w:rsidRDefault="006A6DF2" w:rsidP="006A6DF2">
      <w:pPr>
        <w:pBdr>
          <w:top w:val="nil"/>
          <w:left w:val="nil"/>
          <w:bottom w:val="nil"/>
          <w:right w:val="nil"/>
          <w:between w:val="nil"/>
        </w:pBdr>
        <w:ind w:left="7371"/>
        <w:outlineLvl w:val="0"/>
        <w:rPr>
          <w:b/>
          <w:sz w:val="24"/>
          <w:szCs w:val="24"/>
        </w:rPr>
      </w:pPr>
      <w:r w:rsidRPr="00E66D28">
        <w:rPr>
          <w:b/>
          <w:sz w:val="24"/>
          <w:szCs w:val="24"/>
        </w:rPr>
        <w:lastRenderedPageBreak/>
        <w:t>Приложение 5</w:t>
      </w:r>
    </w:p>
    <w:p w14:paraId="1EF1C5FE" w14:textId="77777777" w:rsidR="006A6DF2" w:rsidRPr="00E66D28" w:rsidRDefault="006A6DF2" w:rsidP="006A6DF2">
      <w:pPr>
        <w:ind w:left="7371"/>
        <w:rPr>
          <w:sz w:val="24"/>
          <w:szCs w:val="24"/>
        </w:rPr>
      </w:pPr>
      <w:r w:rsidRPr="00E66D28">
        <w:rPr>
          <w:sz w:val="24"/>
          <w:szCs w:val="24"/>
        </w:rPr>
        <w:t>к аукционным документам</w:t>
      </w:r>
    </w:p>
    <w:p w14:paraId="3C45610A" w14:textId="77777777" w:rsidR="006A6DF2" w:rsidRPr="00E66D28" w:rsidRDefault="006A6DF2" w:rsidP="006A6DF2">
      <w:pPr>
        <w:pBdr>
          <w:top w:val="nil"/>
          <w:left w:val="nil"/>
          <w:bottom w:val="nil"/>
          <w:right w:val="nil"/>
          <w:between w:val="nil"/>
        </w:pBdr>
        <w:spacing w:after="200" w:line="276" w:lineRule="auto"/>
        <w:jc w:val="center"/>
        <w:rPr>
          <w:color w:val="000000"/>
          <w:sz w:val="24"/>
          <w:szCs w:val="24"/>
        </w:rPr>
      </w:pPr>
    </w:p>
    <w:p w14:paraId="4CA88636" w14:textId="77777777" w:rsidR="006A6DF2" w:rsidRPr="00E66D28" w:rsidRDefault="006A6DF2" w:rsidP="006A6DF2">
      <w:pPr>
        <w:pBdr>
          <w:top w:val="nil"/>
          <w:left w:val="nil"/>
          <w:bottom w:val="nil"/>
          <w:right w:val="nil"/>
          <w:between w:val="nil"/>
        </w:pBdr>
        <w:spacing w:after="200" w:line="276" w:lineRule="auto"/>
        <w:jc w:val="center"/>
        <w:rPr>
          <w:color w:val="000000"/>
          <w:sz w:val="24"/>
          <w:szCs w:val="24"/>
        </w:rPr>
      </w:pPr>
      <w:r w:rsidRPr="00E66D28">
        <w:rPr>
          <w:b/>
          <w:color w:val="000000"/>
          <w:sz w:val="24"/>
          <w:szCs w:val="24"/>
        </w:rPr>
        <w:t>Таблица соответствия состава (комплектности) и характеристик товара, предлагаемого участником требованиям заявки на закупку</w:t>
      </w:r>
    </w:p>
    <w:p w14:paraId="7831ADB1" w14:textId="77777777" w:rsidR="006A6DF2" w:rsidRPr="00E66D28" w:rsidRDefault="006A6DF2" w:rsidP="006A6DF2">
      <w:pPr>
        <w:pBdr>
          <w:top w:val="nil"/>
          <w:left w:val="nil"/>
          <w:bottom w:val="nil"/>
          <w:right w:val="nil"/>
          <w:between w:val="nil"/>
        </w:pBdr>
        <w:spacing w:after="200" w:line="276" w:lineRule="auto"/>
        <w:jc w:val="center"/>
        <w:rPr>
          <w:color w:val="000000"/>
          <w:sz w:val="24"/>
          <w:szCs w:val="24"/>
        </w:rPr>
      </w:pPr>
    </w:p>
    <w:p w14:paraId="24E1449B" w14:textId="77777777" w:rsidR="006A6DF2" w:rsidRPr="00E66D28" w:rsidRDefault="006A6DF2" w:rsidP="006A6DF2">
      <w:pPr>
        <w:pBdr>
          <w:top w:val="nil"/>
          <w:left w:val="nil"/>
          <w:bottom w:val="nil"/>
          <w:right w:val="nil"/>
          <w:between w:val="nil"/>
        </w:pBdr>
        <w:tabs>
          <w:tab w:val="left" w:pos="7371"/>
        </w:tabs>
        <w:spacing w:after="120" w:line="276" w:lineRule="auto"/>
        <w:rPr>
          <w:color w:val="000000"/>
          <w:sz w:val="24"/>
          <w:szCs w:val="24"/>
        </w:rPr>
      </w:pPr>
      <w:r w:rsidRPr="00E66D28">
        <w:rPr>
          <w:color w:val="000000"/>
          <w:sz w:val="24"/>
          <w:szCs w:val="24"/>
        </w:rPr>
        <w:t>Номер процедуры: _______    лот №____                                                   Стр._____ из ______</w:t>
      </w:r>
    </w:p>
    <w:p w14:paraId="7111B7F6" w14:textId="77777777" w:rsidR="006A6DF2" w:rsidRPr="00E66D28" w:rsidRDefault="006A6DF2" w:rsidP="006A6DF2">
      <w:pPr>
        <w:pBdr>
          <w:top w:val="nil"/>
          <w:left w:val="nil"/>
          <w:bottom w:val="nil"/>
          <w:right w:val="nil"/>
          <w:between w:val="nil"/>
        </w:pBdr>
        <w:tabs>
          <w:tab w:val="left" w:pos="7371"/>
        </w:tabs>
        <w:spacing w:after="120" w:line="276" w:lineRule="auto"/>
        <w:rPr>
          <w:color w:val="000000"/>
          <w:sz w:val="22"/>
          <w:szCs w:val="22"/>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2835"/>
        <w:gridCol w:w="2126"/>
        <w:gridCol w:w="3226"/>
      </w:tblGrid>
      <w:tr w:rsidR="006A6DF2" w:rsidRPr="00E66D28" w14:paraId="20AC0156"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4FCB4769"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 пункта заявки на закупку</w:t>
            </w:r>
          </w:p>
        </w:tc>
        <w:tc>
          <w:tcPr>
            <w:tcW w:w="2835" w:type="dxa"/>
            <w:tcBorders>
              <w:top w:val="single" w:sz="4" w:space="0" w:color="000000"/>
              <w:left w:val="single" w:sz="4" w:space="0" w:color="000000"/>
              <w:bottom w:val="single" w:sz="4" w:space="0" w:color="000000"/>
              <w:right w:val="single" w:sz="4" w:space="0" w:color="000000"/>
            </w:tcBorders>
          </w:tcPr>
          <w:p w14:paraId="447F687A"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Наименование параметра, соответствующего  заявке на закупку</w:t>
            </w:r>
          </w:p>
        </w:tc>
        <w:tc>
          <w:tcPr>
            <w:tcW w:w="2126" w:type="dxa"/>
            <w:tcBorders>
              <w:top w:val="single" w:sz="4" w:space="0" w:color="000000"/>
              <w:left w:val="single" w:sz="4" w:space="0" w:color="000000"/>
              <w:bottom w:val="single" w:sz="4" w:space="0" w:color="000000"/>
              <w:right w:val="single" w:sz="4" w:space="0" w:color="000000"/>
            </w:tcBorders>
          </w:tcPr>
          <w:p w14:paraId="66D7E849"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Соответствует/</w:t>
            </w:r>
          </w:p>
          <w:p w14:paraId="03F71BCE"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Не соответствует</w:t>
            </w:r>
          </w:p>
        </w:tc>
        <w:tc>
          <w:tcPr>
            <w:tcW w:w="3226" w:type="dxa"/>
            <w:tcBorders>
              <w:top w:val="single" w:sz="4" w:space="0" w:color="000000"/>
              <w:left w:val="single" w:sz="4" w:space="0" w:color="000000"/>
              <w:bottom w:val="single" w:sz="4" w:space="0" w:color="000000"/>
              <w:right w:val="single" w:sz="4" w:space="0" w:color="000000"/>
            </w:tcBorders>
          </w:tcPr>
          <w:p w14:paraId="39F254CD"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Ссылка на документ (с указанием страницы, главы, пункта и т.д.), соответствия состава (комплектности) и характеристик товара предусмотренный пунктом 13.9 аукционных документов, подтверждающий соответствие предложения предмету закупки</w:t>
            </w:r>
          </w:p>
        </w:tc>
      </w:tr>
      <w:tr w:rsidR="006A6DF2" w:rsidRPr="00E66D28" w14:paraId="4B08A7B6"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01BBF0F3"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14:paraId="2217504E"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14:paraId="73707263"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3</w:t>
            </w:r>
          </w:p>
        </w:tc>
        <w:tc>
          <w:tcPr>
            <w:tcW w:w="3226" w:type="dxa"/>
            <w:tcBorders>
              <w:top w:val="single" w:sz="4" w:space="0" w:color="000000"/>
              <w:left w:val="single" w:sz="4" w:space="0" w:color="000000"/>
              <w:bottom w:val="single" w:sz="4" w:space="0" w:color="000000"/>
              <w:right w:val="single" w:sz="4" w:space="0" w:color="000000"/>
            </w:tcBorders>
          </w:tcPr>
          <w:p w14:paraId="3BE13DB2"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4*</w:t>
            </w:r>
          </w:p>
        </w:tc>
      </w:tr>
      <w:tr w:rsidR="006A6DF2" w:rsidRPr="00E66D28" w14:paraId="52DC9187" w14:textId="77777777" w:rsidTr="006A6DF2">
        <w:tc>
          <w:tcPr>
            <w:tcW w:w="9571" w:type="dxa"/>
            <w:gridSpan w:val="4"/>
            <w:tcBorders>
              <w:top w:val="single" w:sz="4" w:space="0" w:color="000000"/>
              <w:left w:val="single" w:sz="4" w:space="0" w:color="000000"/>
              <w:bottom w:val="single" w:sz="4" w:space="0" w:color="000000"/>
              <w:right w:val="single" w:sz="4" w:space="0" w:color="000000"/>
            </w:tcBorders>
          </w:tcPr>
          <w:p w14:paraId="2616C6FD" w14:textId="77777777" w:rsidR="006A6DF2" w:rsidRPr="00E66D28" w:rsidRDefault="006A6DF2" w:rsidP="006A6DF2">
            <w:pPr>
              <w:rPr>
                <w:b/>
                <w:color w:val="000000"/>
                <w:sz w:val="24"/>
                <w:szCs w:val="24"/>
              </w:rPr>
            </w:pPr>
            <w:r w:rsidRPr="00E66D28">
              <w:rPr>
                <w:b/>
                <w:sz w:val="24"/>
                <w:szCs w:val="24"/>
              </w:rPr>
              <w:t>Состав (комплектация)</w:t>
            </w:r>
            <w:r w:rsidRPr="00E66D28">
              <w:rPr>
                <w:b/>
                <w:sz w:val="24"/>
                <w:szCs w:val="24"/>
                <w:highlight w:val="yellow"/>
              </w:rPr>
              <w:t>**</w:t>
            </w:r>
            <w:r w:rsidRPr="00E66D28">
              <w:rPr>
                <w:b/>
                <w:sz w:val="24"/>
                <w:szCs w:val="24"/>
              </w:rPr>
              <w:t>:</w:t>
            </w:r>
          </w:p>
        </w:tc>
      </w:tr>
      <w:tr w:rsidR="006A6DF2" w:rsidRPr="00E66D28" w14:paraId="093A6BC0"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72C7DC07" w14:textId="77777777" w:rsidR="006A6DF2" w:rsidRPr="00E66D28" w:rsidRDefault="006A6DF2" w:rsidP="006A6DF2">
            <w:pPr>
              <w:pBdr>
                <w:top w:val="nil"/>
                <w:left w:val="nil"/>
                <w:bottom w:val="nil"/>
                <w:right w:val="nil"/>
                <w:between w:val="nil"/>
              </w:pBdr>
              <w:jc w:val="center"/>
              <w:rPr>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850FFA3" w14:textId="77777777" w:rsidR="006A6DF2" w:rsidRPr="00E66D28" w:rsidRDefault="006A6DF2" w:rsidP="006A6DF2">
            <w:pPr>
              <w:pBdr>
                <w:top w:val="nil"/>
                <w:left w:val="nil"/>
                <w:bottom w:val="nil"/>
                <w:right w:val="nil"/>
                <w:between w:val="nil"/>
              </w:pBdr>
              <w:jc w:val="center"/>
              <w:rPr>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66BFD3C" w14:textId="77777777" w:rsidR="006A6DF2" w:rsidRPr="00E66D28" w:rsidRDefault="006A6DF2" w:rsidP="006A6DF2">
            <w:pPr>
              <w:pBdr>
                <w:top w:val="nil"/>
                <w:left w:val="nil"/>
                <w:bottom w:val="nil"/>
                <w:right w:val="nil"/>
                <w:between w:val="nil"/>
              </w:pBdr>
              <w:jc w:val="center"/>
              <w:rPr>
                <w:color w:val="000000"/>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07DECBBB" w14:textId="77777777" w:rsidR="006A6DF2" w:rsidRPr="00E66D28" w:rsidRDefault="006A6DF2" w:rsidP="006A6DF2">
            <w:pPr>
              <w:pBdr>
                <w:top w:val="nil"/>
                <w:left w:val="nil"/>
                <w:bottom w:val="nil"/>
                <w:right w:val="nil"/>
                <w:between w:val="nil"/>
              </w:pBdr>
              <w:jc w:val="center"/>
              <w:rPr>
                <w:color w:val="000000"/>
                <w:sz w:val="24"/>
                <w:szCs w:val="24"/>
              </w:rPr>
            </w:pPr>
          </w:p>
        </w:tc>
      </w:tr>
      <w:tr w:rsidR="006A6DF2" w:rsidRPr="00E66D28" w14:paraId="0DC65F07"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21445BAD"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67DB4CB"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F8DAB62"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68F4AE0F" w14:textId="77777777" w:rsidR="006A6DF2" w:rsidRPr="00E66D28" w:rsidRDefault="006A6DF2" w:rsidP="006A6DF2">
            <w:pPr>
              <w:jc w:val="center"/>
              <w:rPr>
                <w:sz w:val="24"/>
                <w:szCs w:val="24"/>
              </w:rPr>
            </w:pPr>
          </w:p>
        </w:tc>
      </w:tr>
      <w:tr w:rsidR="006A6DF2" w:rsidRPr="00E66D28" w14:paraId="525C96DD"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0E384066"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1F0B4D04"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F9662A1"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17527B9B" w14:textId="77777777" w:rsidR="006A6DF2" w:rsidRPr="00E66D28" w:rsidRDefault="006A6DF2" w:rsidP="006A6DF2">
            <w:pPr>
              <w:jc w:val="center"/>
              <w:rPr>
                <w:sz w:val="24"/>
                <w:szCs w:val="24"/>
              </w:rPr>
            </w:pPr>
          </w:p>
        </w:tc>
      </w:tr>
      <w:tr w:rsidR="006A6DF2" w:rsidRPr="00E66D28" w14:paraId="3F885E54" w14:textId="77777777" w:rsidTr="006A6DF2">
        <w:tc>
          <w:tcPr>
            <w:tcW w:w="9571" w:type="dxa"/>
            <w:gridSpan w:val="4"/>
            <w:tcBorders>
              <w:top w:val="single" w:sz="4" w:space="0" w:color="000000"/>
              <w:left w:val="single" w:sz="4" w:space="0" w:color="000000"/>
              <w:bottom w:val="single" w:sz="4" w:space="0" w:color="000000"/>
              <w:right w:val="single" w:sz="4" w:space="0" w:color="000000"/>
            </w:tcBorders>
          </w:tcPr>
          <w:p w14:paraId="451486E8" w14:textId="77777777" w:rsidR="006A6DF2" w:rsidRPr="00E66D28" w:rsidRDefault="006A6DF2" w:rsidP="006A6DF2">
            <w:pPr>
              <w:rPr>
                <w:b/>
                <w:sz w:val="24"/>
                <w:szCs w:val="24"/>
              </w:rPr>
            </w:pPr>
            <w:r w:rsidRPr="00E66D28">
              <w:rPr>
                <w:b/>
                <w:sz w:val="24"/>
                <w:szCs w:val="24"/>
              </w:rPr>
              <w:t>Технические характеристики:</w:t>
            </w:r>
          </w:p>
        </w:tc>
      </w:tr>
      <w:tr w:rsidR="006A6DF2" w:rsidRPr="00E66D28" w14:paraId="1B9793D8"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6D979381"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B02B7A4"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24C117A"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1B475BC0" w14:textId="77777777" w:rsidR="006A6DF2" w:rsidRPr="00E66D28" w:rsidRDefault="006A6DF2" w:rsidP="006A6DF2">
            <w:pPr>
              <w:jc w:val="center"/>
              <w:rPr>
                <w:sz w:val="24"/>
                <w:szCs w:val="24"/>
              </w:rPr>
            </w:pPr>
          </w:p>
        </w:tc>
      </w:tr>
      <w:tr w:rsidR="006A6DF2" w:rsidRPr="00E66D28" w14:paraId="58062D32"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210F76B3"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9497177"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192C429"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367C423F" w14:textId="77777777" w:rsidR="006A6DF2" w:rsidRPr="00E66D28" w:rsidRDefault="006A6DF2" w:rsidP="006A6DF2">
            <w:pPr>
              <w:jc w:val="center"/>
              <w:rPr>
                <w:sz w:val="24"/>
                <w:szCs w:val="24"/>
              </w:rPr>
            </w:pPr>
          </w:p>
        </w:tc>
      </w:tr>
      <w:tr w:rsidR="006A6DF2" w:rsidRPr="00E66D28" w14:paraId="1AB104C9"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0000CDDB"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39E5F33F"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5B18391"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46112479" w14:textId="77777777" w:rsidR="006A6DF2" w:rsidRPr="00E66D28" w:rsidRDefault="006A6DF2" w:rsidP="006A6DF2">
            <w:pPr>
              <w:jc w:val="center"/>
              <w:rPr>
                <w:sz w:val="24"/>
                <w:szCs w:val="24"/>
              </w:rPr>
            </w:pPr>
          </w:p>
        </w:tc>
      </w:tr>
      <w:tr w:rsidR="006A6DF2" w:rsidRPr="00E66D28" w14:paraId="7648C21D" w14:textId="77777777" w:rsidTr="006A6DF2">
        <w:tc>
          <w:tcPr>
            <w:tcW w:w="9571" w:type="dxa"/>
            <w:gridSpan w:val="4"/>
            <w:tcBorders>
              <w:top w:val="single" w:sz="4" w:space="0" w:color="000000"/>
              <w:left w:val="single" w:sz="4" w:space="0" w:color="000000"/>
              <w:bottom w:val="single" w:sz="4" w:space="0" w:color="000000"/>
              <w:right w:val="single" w:sz="4" w:space="0" w:color="000000"/>
            </w:tcBorders>
          </w:tcPr>
          <w:p w14:paraId="141149CC" w14:textId="77777777" w:rsidR="006A6DF2" w:rsidRPr="00E66D28" w:rsidRDefault="006A6DF2" w:rsidP="006A6DF2">
            <w:pPr>
              <w:rPr>
                <w:b/>
                <w:sz w:val="24"/>
                <w:szCs w:val="24"/>
              </w:rPr>
            </w:pPr>
            <w:r w:rsidRPr="00E66D28">
              <w:rPr>
                <w:b/>
                <w:sz w:val="24"/>
                <w:szCs w:val="24"/>
              </w:rPr>
              <w:t>Дополнительные требования (при наличии в заявке):</w:t>
            </w:r>
          </w:p>
        </w:tc>
      </w:tr>
      <w:tr w:rsidR="006A6DF2" w:rsidRPr="00E66D28" w14:paraId="29A271A6"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604BDCC7"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9619D13"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0D3D97E"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2A4B665B" w14:textId="77777777" w:rsidR="006A6DF2" w:rsidRPr="00E66D28" w:rsidRDefault="006A6DF2" w:rsidP="006A6DF2">
            <w:pPr>
              <w:jc w:val="center"/>
              <w:rPr>
                <w:sz w:val="24"/>
                <w:szCs w:val="24"/>
              </w:rPr>
            </w:pPr>
          </w:p>
        </w:tc>
      </w:tr>
      <w:tr w:rsidR="006A6DF2" w:rsidRPr="00E66D28" w14:paraId="46904056"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57EEB6CF"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BE8044E"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EFA0DC3"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29EEBB32" w14:textId="77777777" w:rsidR="006A6DF2" w:rsidRPr="00E66D28" w:rsidRDefault="006A6DF2" w:rsidP="006A6DF2">
            <w:pPr>
              <w:jc w:val="center"/>
              <w:rPr>
                <w:sz w:val="24"/>
                <w:szCs w:val="24"/>
              </w:rPr>
            </w:pPr>
          </w:p>
        </w:tc>
      </w:tr>
      <w:tr w:rsidR="006A6DF2" w:rsidRPr="00E66D28" w14:paraId="7D332A41" w14:textId="77777777" w:rsidTr="006A6DF2">
        <w:tc>
          <w:tcPr>
            <w:tcW w:w="1384" w:type="dxa"/>
            <w:tcBorders>
              <w:top w:val="single" w:sz="4" w:space="0" w:color="000000"/>
              <w:left w:val="single" w:sz="4" w:space="0" w:color="000000"/>
              <w:bottom w:val="single" w:sz="4" w:space="0" w:color="000000"/>
              <w:right w:val="single" w:sz="4" w:space="0" w:color="000000"/>
            </w:tcBorders>
          </w:tcPr>
          <w:p w14:paraId="2700EE8C" w14:textId="77777777" w:rsidR="006A6DF2" w:rsidRPr="00E66D28" w:rsidRDefault="006A6DF2" w:rsidP="006A6DF2">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9CC3963" w14:textId="77777777" w:rsidR="006A6DF2" w:rsidRPr="00E66D28" w:rsidRDefault="006A6DF2" w:rsidP="006A6DF2">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AC28492" w14:textId="77777777" w:rsidR="006A6DF2" w:rsidRPr="00E66D28" w:rsidRDefault="006A6DF2" w:rsidP="006A6DF2">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7364CDAC" w14:textId="77777777" w:rsidR="006A6DF2" w:rsidRPr="00E66D28" w:rsidRDefault="006A6DF2" w:rsidP="006A6DF2">
            <w:pPr>
              <w:jc w:val="center"/>
              <w:rPr>
                <w:sz w:val="24"/>
                <w:szCs w:val="24"/>
              </w:rPr>
            </w:pPr>
          </w:p>
        </w:tc>
      </w:tr>
    </w:tbl>
    <w:p w14:paraId="2EE8F9AC" w14:textId="77777777" w:rsidR="006A6DF2" w:rsidRPr="00E66D28" w:rsidRDefault="006A6DF2" w:rsidP="006A6DF2">
      <w:pPr>
        <w:pBdr>
          <w:top w:val="nil"/>
          <w:left w:val="nil"/>
          <w:bottom w:val="nil"/>
          <w:right w:val="nil"/>
          <w:between w:val="nil"/>
        </w:pBdr>
        <w:spacing w:after="200" w:line="276" w:lineRule="auto"/>
        <w:jc w:val="both"/>
        <w:rPr>
          <w:color w:val="000000"/>
          <w:sz w:val="24"/>
          <w:szCs w:val="24"/>
        </w:rPr>
      </w:pPr>
    </w:p>
    <w:p w14:paraId="3ABF1147" w14:textId="77777777" w:rsidR="006A6DF2" w:rsidRPr="00E66D28" w:rsidRDefault="006A6DF2" w:rsidP="006A6DF2">
      <w:pPr>
        <w:pBdr>
          <w:top w:val="nil"/>
          <w:left w:val="nil"/>
          <w:bottom w:val="nil"/>
          <w:right w:val="nil"/>
          <w:between w:val="nil"/>
        </w:pBdr>
        <w:spacing w:after="200" w:line="276" w:lineRule="auto"/>
        <w:jc w:val="both"/>
        <w:rPr>
          <w:color w:val="000000"/>
          <w:sz w:val="24"/>
          <w:szCs w:val="24"/>
        </w:rPr>
      </w:pPr>
      <w:r w:rsidRPr="00E66D28">
        <w:rPr>
          <w:color w:val="000000"/>
          <w:sz w:val="24"/>
          <w:szCs w:val="24"/>
        </w:rPr>
        <w:t>* Заполнение столбца 4 таблицы является обязательным, за исключением случаев, когда характеристика (параметр) предлагаемого товара не соответствует требованиям заявки на закупку.</w:t>
      </w:r>
    </w:p>
    <w:p w14:paraId="4F06A9CF" w14:textId="77777777" w:rsidR="006A6DF2" w:rsidRPr="00E66D28" w:rsidRDefault="006A6DF2" w:rsidP="006A6DF2">
      <w:pPr>
        <w:pBdr>
          <w:top w:val="nil"/>
          <w:left w:val="nil"/>
          <w:bottom w:val="nil"/>
          <w:right w:val="nil"/>
          <w:between w:val="nil"/>
        </w:pBdr>
        <w:spacing w:after="200"/>
        <w:jc w:val="both"/>
        <w:rPr>
          <w:color w:val="000000"/>
          <w:sz w:val="24"/>
          <w:szCs w:val="24"/>
        </w:rPr>
      </w:pPr>
      <w:r w:rsidRPr="00E66D28">
        <w:rPr>
          <w:color w:val="000000"/>
          <w:sz w:val="24"/>
          <w:szCs w:val="24"/>
        </w:rPr>
        <w:t>** В столбце 4, допускается указание ссылки на пункт спецификации, пункт листа технической комплектации.</w:t>
      </w:r>
    </w:p>
    <w:p w14:paraId="4DAD3BF2" w14:textId="77777777" w:rsidR="006A6DF2" w:rsidRPr="00E66D28" w:rsidRDefault="006A6DF2" w:rsidP="006A6DF2">
      <w:pPr>
        <w:pBdr>
          <w:top w:val="nil"/>
          <w:left w:val="nil"/>
          <w:bottom w:val="nil"/>
          <w:right w:val="nil"/>
          <w:between w:val="nil"/>
        </w:pBdr>
        <w:spacing w:after="200" w:line="276" w:lineRule="auto"/>
        <w:jc w:val="both"/>
        <w:rPr>
          <w:color w:val="000000"/>
          <w:sz w:val="24"/>
          <w:szCs w:val="24"/>
        </w:rPr>
      </w:pPr>
      <w:r w:rsidRPr="00E66D28">
        <w:rPr>
          <w:color w:val="000000"/>
          <w:sz w:val="24"/>
          <w:szCs w:val="24"/>
        </w:rPr>
        <w:t xml:space="preserve">В случае, если заявкой на закупку предусмотрено предоставление участником каких-либо обязательств, то для подтверждения выполнения соответствующего пункта заявки на закупку участник в столбце 4 указывает </w:t>
      </w:r>
      <w:r w:rsidRPr="00E66D28">
        <w:rPr>
          <w:b/>
          <w:color w:val="000000"/>
          <w:sz w:val="24"/>
          <w:szCs w:val="24"/>
        </w:rPr>
        <w:t>«Предоставляю обязательство»</w:t>
      </w:r>
    </w:p>
    <w:p w14:paraId="09E19347" w14:textId="77777777" w:rsidR="006A6DF2" w:rsidRPr="00E66D28" w:rsidRDefault="006A6DF2" w:rsidP="006A6DF2">
      <w:pPr>
        <w:pBdr>
          <w:top w:val="nil"/>
          <w:left w:val="nil"/>
          <w:bottom w:val="nil"/>
          <w:right w:val="nil"/>
          <w:between w:val="nil"/>
        </w:pBdr>
        <w:ind w:left="7371"/>
        <w:outlineLvl w:val="0"/>
        <w:rPr>
          <w:b/>
          <w:sz w:val="24"/>
          <w:szCs w:val="24"/>
        </w:rPr>
      </w:pPr>
      <w:r w:rsidRPr="00E66D28">
        <w:rPr>
          <w:b/>
          <w:sz w:val="24"/>
          <w:szCs w:val="24"/>
        </w:rPr>
        <w:br w:type="page"/>
      </w:r>
      <w:r w:rsidRPr="00E66D28">
        <w:rPr>
          <w:b/>
          <w:sz w:val="24"/>
          <w:szCs w:val="24"/>
        </w:rPr>
        <w:lastRenderedPageBreak/>
        <w:t>Приложение 6</w:t>
      </w:r>
    </w:p>
    <w:p w14:paraId="2DDBAE89" w14:textId="77777777" w:rsidR="006A6DF2" w:rsidRPr="00E66D28" w:rsidRDefault="006A6DF2" w:rsidP="006A6DF2">
      <w:pPr>
        <w:ind w:left="7371"/>
        <w:rPr>
          <w:sz w:val="24"/>
          <w:szCs w:val="24"/>
        </w:rPr>
      </w:pPr>
      <w:r w:rsidRPr="00E66D28">
        <w:rPr>
          <w:sz w:val="24"/>
          <w:szCs w:val="24"/>
        </w:rPr>
        <w:t>к аукционным документам</w:t>
      </w:r>
    </w:p>
    <w:p w14:paraId="5FC389E5" w14:textId="77777777" w:rsidR="006A6DF2" w:rsidRPr="00E66D28" w:rsidRDefault="006A6DF2" w:rsidP="006A6DF2">
      <w:pPr>
        <w:suppressAutoHyphens/>
        <w:autoSpaceDE w:val="0"/>
        <w:autoSpaceDN w:val="0"/>
        <w:adjustRightInd w:val="0"/>
        <w:jc w:val="both"/>
        <w:rPr>
          <w:b/>
          <w:sz w:val="24"/>
          <w:szCs w:val="24"/>
        </w:rPr>
      </w:pPr>
    </w:p>
    <w:p w14:paraId="6B8E0502" w14:textId="77777777" w:rsidR="006A6DF2" w:rsidRPr="00E66D28" w:rsidRDefault="006A6DF2" w:rsidP="006A6DF2">
      <w:pPr>
        <w:pBdr>
          <w:top w:val="nil"/>
          <w:left w:val="nil"/>
          <w:bottom w:val="nil"/>
          <w:right w:val="nil"/>
          <w:between w:val="nil"/>
        </w:pBdr>
        <w:jc w:val="both"/>
        <w:rPr>
          <w:color w:val="000000"/>
          <w:sz w:val="24"/>
          <w:szCs w:val="24"/>
        </w:rPr>
      </w:pPr>
    </w:p>
    <w:p w14:paraId="4263105E" w14:textId="77777777" w:rsidR="006A6DF2" w:rsidRPr="00E66D28" w:rsidRDefault="006A6DF2" w:rsidP="006A6DF2">
      <w:pPr>
        <w:rPr>
          <w:sz w:val="24"/>
          <w:szCs w:val="24"/>
        </w:rPr>
      </w:pPr>
    </w:p>
    <w:p w14:paraId="6D77BCB0" w14:textId="77777777" w:rsidR="006A6DF2" w:rsidRPr="00E66D28" w:rsidRDefault="006A6DF2" w:rsidP="006A6DF2">
      <w:pPr>
        <w:rPr>
          <w:sz w:val="24"/>
          <w:szCs w:val="24"/>
        </w:rPr>
      </w:pPr>
    </w:p>
    <w:p w14:paraId="258EA446" w14:textId="77777777" w:rsidR="006A6DF2" w:rsidRPr="00E66D28" w:rsidRDefault="006A6DF2" w:rsidP="006A6DF2">
      <w:pPr>
        <w:rPr>
          <w:sz w:val="24"/>
          <w:szCs w:val="24"/>
        </w:rPr>
      </w:pPr>
    </w:p>
    <w:p w14:paraId="6C40E07A" w14:textId="77777777" w:rsidR="006A6DF2" w:rsidRPr="00E66D28" w:rsidRDefault="006A6DF2" w:rsidP="006A6DF2">
      <w:pPr>
        <w:rPr>
          <w:sz w:val="24"/>
          <w:szCs w:val="24"/>
        </w:rPr>
      </w:pPr>
    </w:p>
    <w:p w14:paraId="0FF09A5D" w14:textId="77777777" w:rsidR="006A6DF2" w:rsidRPr="00E66D28" w:rsidRDefault="006A6DF2" w:rsidP="006A6DF2">
      <w:pPr>
        <w:autoSpaceDE w:val="0"/>
        <w:autoSpaceDN w:val="0"/>
        <w:adjustRightInd w:val="0"/>
        <w:jc w:val="center"/>
        <w:rPr>
          <w:b/>
          <w:color w:val="000000"/>
          <w:sz w:val="24"/>
          <w:szCs w:val="24"/>
        </w:rPr>
      </w:pPr>
      <w:r w:rsidRPr="00E66D28">
        <w:rPr>
          <w:b/>
          <w:color w:val="000000"/>
          <w:sz w:val="24"/>
          <w:szCs w:val="24"/>
        </w:rPr>
        <w:t>ЗАЯВЛЕНИЕ</w:t>
      </w:r>
    </w:p>
    <w:p w14:paraId="1C5EA6F2" w14:textId="77777777" w:rsidR="006A6DF2" w:rsidRPr="00E66D28" w:rsidRDefault="006A6DF2" w:rsidP="006A6DF2">
      <w:pPr>
        <w:autoSpaceDE w:val="0"/>
        <w:autoSpaceDN w:val="0"/>
        <w:adjustRightInd w:val="0"/>
        <w:jc w:val="both"/>
        <w:rPr>
          <w:color w:val="000000"/>
          <w:sz w:val="24"/>
          <w:szCs w:val="24"/>
        </w:rPr>
      </w:pPr>
    </w:p>
    <w:p w14:paraId="76375E7D" w14:textId="77777777" w:rsidR="006A6DF2" w:rsidRPr="00E66D28" w:rsidRDefault="006A6DF2" w:rsidP="006A6DF2">
      <w:pPr>
        <w:autoSpaceDE w:val="0"/>
        <w:autoSpaceDN w:val="0"/>
        <w:adjustRightInd w:val="0"/>
        <w:jc w:val="both"/>
        <w:rPr>
          <w:sz w:val="24"/>
          <w:szCs w:val="24"/>
        </w:rPr>
      </w:pPr>
      <w:r w:rsidRPr="00E66D28">
        <w:rPr>
          <w:color w:val="000000"/>
          <w:sz w:val="24"/>
          <w:szCs w:val="24"/>
        </w:rPr>
        <w:t xml:space="preserve">Участник _______________________________________________________ заявляет, </w:t>
      </w:r>
      <w:r w:rsidRPr="00E66D28">
        <w:rPr>
          <w:sz w:val="24"/>
          <w:szCs w:val="24"/>
        </w:rPr>
        <w:t>что он</w:t>
      </w:r>
    </w:p>
    <w:p w14:paraId="4530D3AD" w14:textId="77777777" w:rsidR="006A6DF2" w:rsidRPr="00E66D28" w:rsidRDefault="006A6DF2" w:rsidP="006A6DF2">
      <w:pPr>
        <w:widowControl w:val="0"/>
        <w:autoSpaceDE w:val="0"/>
        <w:autoSpaceDN w:val="0"/>
        <w:adjustRightInd w:val="0"/>
        <w:ind w:left="993" w:right="2550"/>
        <w:jc w:val="center"/>
        <w:rPr>
          <w:i/>
          <w:color w:val="000000"/>
          <w:sz w:val="18"/>
          <w:highlight w:val="yellow"/>
        </w:rPr>
      </w:pPr>
      <w:r w:rsidRPr="00E66D28">
        <w:rPr>
          <w:color w:val="000000"/>
          <w:sz w:val="18"/>
          <w:highlight w:val="yellow"/>
        </w:rPr>
        <w:t>(</w:t>
      </w:r>
      <w:r w:rsidRPr="00E66D28">
        <w:rPr>
          <w:i/>
          <w:color w:val="000000"/>
          <w:sz w:val="18"/>
          <w:highlight w:val="yellow"/>
        </w:rPr>
        <w:t xml:space="preserve">наименование организации, (ФИО – для физического лица, </w:t>
      </w:r>
    </w:p>
    <w:p w14:paraId="7D356DD5" w14:textId="77777777" w:rsidR="006A6DF2" w:rsidRPr="00E66D28" w:rsidRDefault="006A6DF2" w:rsidP="006A6DF2">
      <w:pPr>
        <w:widowControl w:val="0"/>
        <w:autoSpaceDE w:val="0"/>
        <w:autoSpaceDN w:val="0"/>
        <w:adjustRightInd w:val="0"/>
        <w:ind w:left="993" w:right="2550"/>
        <w:jc w:val="center"/>
        <w:rPr>
          <w:i/>
          <w:strike/>
          <w:color w:val="000000"/>
          <w:sz w:val="24"/>
          <w:szCs w:val="24"/>
        </w:rPr>
      </w:pPr>
      <w:r w:rsidRPr="00E66D28">
        <w:rPr>
          <w:i/>
          <w:color w:val="000000"/>
          <w:sz w:val="18"/>
          <w:highlight w:val="yellow"/>
        </w:rPr>
        <w:t>в том числе индивидуального предпринимателя))</w:t>
      </w:r>
    </w:p>
    <w:p w14:paraId="05C38A5B" w14:textId="77777777" w:rsidR="006A6DF2" w:rsidRPr="00E66D28" w:rsidRDefault="006A6DF2" w:rsidP="006A6DF2">
      <w:pPr>
        <w:autoSpaceDE w:val="0"/>
        <w:autoSpaceDN w:val="0"/>
        <w:adjustRightInd w:val="0"/>
        <w:jc w:val="both"/>
        <w:rPr>
          <w:sz w:val="24"/>
          <w:szCs w:val="24"/>
        </w:rPr>
      </w:pPr>
      <w:r w:rsidRPr="00E66D28">
        <w:rPr>
          <w:sz w:val="24"/>
          <w:szCs w:val="24"/>
        </w:rPr>
        <w:t xml:space="preserve">по состоянию на 1-е число месяца, предшествующего дню подачи его предложения, задолженности по уплате налогов, сборов (пошлин), </w:t>
      </w:r>
      <w:r w:rsidRPr="00E66D28">
        <w:rPr>
          <w:color w:val="000000"/>
          <w:sz w:val="24"/>
          <w:szCs w:val="24"/>
        </w:rPr>
        <w:t>пеней</w:t>
      </w:r>
      <w:r w:rsidRPr="00E66D28">
        <w:rPr>
          <w:sz w:val="24"/>
          <w:szCs w:val="24"/>
        </w:rPr>
        <w:t xml:space="preserve"> в бюджет Республики Беларусь не имеет.</w:t>
      </w:r>
    </w:p>
    <w:p w14:paraId="399F6FD8" w14:textId="77777777" w:rsidR="006A6DF2" w:rsidRPr="00E66D28" w:rsidRDefault="006A6DF2" w:rsidP="006A6DF2">
      <w:pPr>
        <w:pBdr>
          <w:top w:val="nil"/>
          <w:left w:val="nil"/>
          <w:bottom w:val="nil"/>
          <w:right w:val="nil"/>
          <w:between w:val="nil"/>
        </w:pBdr>
        <w:ind w:firstLine="540"/>
        <w:jc w:val="right"/>
        <w:rPr>
          <w:sz w:val="24"/>
          <w:szCs w:val="24"/>
        </w:rPr>
      </w:pPr>
      <w:bookmarkStart w:id="5" w:name="_Приложение_7"/>
      <w:bookmarkEnd w:id="5"/>
    </w:p>
    <w:p w14:paraId="34928072" w14:textId="77777777" w:rsidR="006A6DF2" w:rsidRPr="00E66D28" w:rsidRDefault="006A6DF2" w:rsidP="006A6DF2">
      <w:pPr>
        <w:pBdr>
          <w:top w:val="nil"/>
          <w:left w:val="nil"/>
          <w:bottom w:val="nil"/>
          <w:right w:val="nil"/>
          <w:between w:val="nil"/>
        </w:pBdr>
        <w:ind w:firstLine="540"/>
        <w:jc w:val="right"/>
        <w:rPr>
          <w:sz w:val="24"/>
          <w:szCs w:val="24"/>
        </w:rPr>
      </w:pPr>
    </w:p>
    <w:p w14:paraId="73565A1F" w14:textId="77777777" w:rsidR="006A6DF2" w:rsidRPr="00E66D28" w:rsidRDefault="006A6DF2" w:rsidP="006A6DF2">
      <w:pPr>
        <w:pBdr>
          <w:top w:val="nil"/>
          <w:left w:val="nil"/>
          <w:bottom w:val="nil"/>
          <w:right w:val="nil"/>
          <w:between w:val="nil"/>
        </w:pBdr>
        <w:ind w:firstLine="540"/>
        <w:jc w:val="right"/>
        <w:rPr>
          <w:sz w:val="24"/>
          <w:szCs w:val="24"/>
        </w:rPr>
      </w:pPr>
      <w:r w:rsidRPr="00E66D28">
        <w:rPr>
          <w:sz w:val="24"/>
          <w:szCs w:val="24"/>
        </w:rPr>
        <w:t>_________________________</w:t>
      </w:r>
      <w:r w:rsidRPr="00E66D28">
        <w:rPr>
          <w:sz w:val="24"/>
          <w:szCs w:val="24"/>
        </w:rPr>
        <w:tab/>
      </w:r>
      <w:r w:rsidRPr="00E66D28">
        <w:rPr>
          <w:sz w:val="24"/>
          <w:szCs w:val="24"/>
        </w:rPr>
        <w:tab/>
      </w:r>
      <w:r w:rsidRPr="00E66D28">
        <w:rPr>
          <w:sz w:val="24"/>
          <w:szCs w:val="24"/>
        </w:rPr>
        <w:tab/>
        <w:t>_____________________</w:t>
      </w:r>
    </w:p>
    <w:p w14:paraId="52CC46C1" w14:textId="77777777" w:rsidR="006A6DF2" w:rsidRPr="00E66D28" w:rsidRDefault="006A6DF2" w:rsidP="006A6DF2">
      <w:pPr>
        <w:pBdr>
          <w:top w:val="nil"/>
          <w:left w:val="nil"/>
          <w:bottom w:val="nil"/>
          <w:right w:val="nil"/>
          <w:between w:val="nil"/>
        </w:pBdr>
        <w:ind w:left="3119"/>
        <w:jc w:val="center"/>
        <w:rPr>
          <w:i/>
          <w:iCs/>
          <w:sz w:val="24"/>
          <w:szCs w:val="24"/>
        </w:rPr>
      </w:pPr>
      <w:r w:rsidRPr="00E66D28">
        <w:rPr>
          <w:i/>
          <w:iCs/>
          <w:sz w:val="24"/>
          <w:szCs w:val="24"/>
        </w:rPr>
        <w:t>подпись</w:t>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t>ФИО</w:t>
      </w:r>
    </w:p>
    <w:p w14:paraId="01C33EBF" w14:textId="77777777" w:rsidR="006A6DF2" w:rsidRPr="00E66D28" w:rsidRDefault="006A6DF2" w:rsidP="006A6DF2">
      <w:pPr>
        <w:pBdr>
          <w:top w:val="nil"/>
          <w:left w:val="nil"/>
          <w:bottom w:val="nil"/>
          <w:right w:val="nil"/>
          <w:between w:val="nil"/>
        </w:pBdr>
        <w:ind w:left="7371"/>
        <w:outlineLvl w:val="0"/>
        <w:rPr>
          <w:b/>
          <w:sz w:val="24"/>
          <w:szCs w:val="24"/>
        </w:rPr>
      </w:pPr>
      <w:r w:rsidRPr="00E66D28">
        <w:br w:type="page"/>
      </w:r>
      <w:r w:rsidRPr="00E66D28">
        <w:rPr>
          <w:b/>
          <w:sz w:val="24"/>
          <w:szCs w:val="24"/>
        </w:rPr>
        <w:lastRenderedPageBreak/>
        <w:t>Приложение 7</w:t>
      </w:r>
    </w:p>
    <w:p w14:paraId="3A4AD6B1" w14:textId="77777777" w:rsidR="006A6DF2" w:rsidRPr="00E66D28" w:rsidRDefault="006A6DF2" w:rsidP="006A6DF2">
      <w:pPr>
        <w:ind w:left="7371"/>
        <w:rPr>
          <w:sz w:val="24"/>
          <w:szCs w:val="24"/>
        </w:rPr>
      </w:pPr>
      <w:r w:rsidRPr="00E66D28">
        <w:rPr>
          <w:sz w:val="24"/>
          <w:szCs w:val="24"/>
        </w:rPr>
        <w:t>к аукционным документам</w:t>
      </w:r>
    </w:p>
    <w:p w14:paraId="641B0BB5"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7C9D1390"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31048256" w14:textId="77777777" w:rsidR="006A6DF2" w:rsidRPr="00E66D28" w:rsidRDefault="006A6DF2" w:rsidP="006A6DF2">
      <w:pPr>
        <w:pBdr>
          <w:top w:val="nil"/>
          <w:left w:val="nil"/>
          <w:bottom w:val="nil"/>
          <w:right w:val="nil"/>
          <w:between w:val="nil"/>
        </w:pBdr>
        <w:jc w:val="both"/>
        <w:rPr>
          <w:color w:val="000000"/>
          <w:sz w:val="24"/>
          <w:szCs w:val="24"/>
        </w:rPr>
      </w:pPr>
    </w:p>
    <w:p w14:paraId="1508DD02" w14:textId="77777777" w:rsidR="006A6DF2" w:rsidRPr="00E66D28" w:rsidRDefault="006A6DF2" w:rsidP="006A6DF2">
      <w:pPr>
        <w:rPr>
          <w:sz w:val="24"/>
          <w:szCs w:val="24"/>
        </w:rPr>
      </w:pPr>
    </w:p>
    <w:p w14:paraId="10135F4F" w14:textId="77777777" w:rsidR="006A6DF2" w:rsidRPr="00E66D28" w:rsidRDefault="006A6DF2" w:rsidP="006A6DF2">
      <w:pPr>
        <w:rPr>
          <w:sz w:val="24"/>
          <w:szCs w:val="24"/>
        </w:rPr>
      </w:pPr>
    </w:p>
    <w:p w14:paraId="523C1B69" w14:textId="77777777" w:rsidR="006A6DF2" w:rsidRPr="00E66D28" w:rsidRDefault="006A6DF2" w:rsidP="006A6DF2">
      <w:pPr>
        <w:rPr>
          <w:sz w:val="24"/>
          <w:szCs w:val="24"/>
        </w:rPr>
      </w:pPr>
    </w:p>
    <w:p w14:paraId="66F47072" w14:textId="77777777" w:rsidR="006A6DF2" w:rsidRPr="00E66D28" w:rsidRDefault="006A6DF2" w:rsidP="006A6DF2">
      <w:pPr>
        <w:rPr>
          <w:sz w:val="24"/>
          <w:szCs w:val="24"/>
        </w:rPr>
      </w:pPr>
    </w:p>
    <w:p w14:paraId="4A8AB56E" w14:textId="77777777" w:rsidR="006A6DF2" w:rsidRPr="00E66D28" w:rsidRDefault="006A6DF2" w:rsidP="006A6DF2">
      <w:pPr>
        <w:rPr>
          <w:sz w:val="24"/>
          <w:szCs w:val="24"/>
        </w:rPr>
      </w:pPr>
    </w:p>
    <w:p w14:paraId="465F2C01"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ЗАЯВЛЕНИЕ</w:t>
      </w:r>
    </w:p>
    <w:p w14:paraId="4C28038B" w14:textId="77777777" w:rsidR="006A6DF2" w:rsidRPr="00E66D28" w:rsidRDefault="006A6DF2" w:rsidP="006A6DF2">
      <w:pPr>
        <w:pBdr>
          <w:top w:val="nil"/>
          <w:left w:val="nil"/>
          <w:bottom w:val="nil"/>
          <w:right w:val="nil"/>
          <w:between w:val="nil"/>
        </w:pBdr>
        <w:ind w:right="-1"/>
        <w:jc w:val="both"/>
        <w:rPr>
          <w:color w:val="000000"/>
          <w:sz w:val="24"/>
          <w:szCs w:val="24"/>
        </w:rPr>
      </w:pPr>
    </w:p>
    <w:p w14:paraId="361CDBE4" w14:textId="77777777" w:rsidR="006A6DF2" w:rsidRPr="00E66D28" w:rsidRDefault="006A6DF2" w:rsidP="006A6DF2">
      <w:pPr>
        <w:pBdr>
          <w:top w:val="nil"/>
          <w:left w:val="nil"/>
          <w:bottom w:val="nil"/>
          <w:right w:val="nil"/>
          <w:between w:val="nil"/>
        </w:pBdr>
        <w:ind w:right="-1"/>
        <w:jc w:val="both"/>
        <w:rPr>
          <w:color w:val="000000"/>
          <w:sz w:val="24"/>
          <w:szCs w:val="24"/>
        </w:rPr>
      </w:pPr>
      <w:r w:rsidRPr="00E66D28">
        <w:rPr>
          <w:color w:val="000000"/>
          <w:sz w:val="24"/>
          <w:szCs w:val="24"/>
        </w:rPr>
        <w:t>Участник ____________________________________________________________________ заявляет,</w:t>
      </w:r>
    </w:p>
    <w:p w14:paraId="0C2C7EFE" w14:textId="77777777" w:rsidR="006A6DF2" w:rsidRPr="00E66D28" w:rsidRDefault="006A6DF2" w:rsidP="006A6DF2">
      <w:pPr>
        <w:widowControl w:val="0"/>
        <w:pBdr>
          <w:top w:val="nil"/>
          <w:left w:val="nil"/>
          <w:bottom w:val="nil"/>
          <w:right w:val="nil"/>
          <w:between w:val="nil"/>
        </w:pBdr>
        <w:ind w:right="-1" w:firstLine="567"/>
        <w:jc w:val="center"/>
        <w:rPr>
          <w:color w:val="000000"/>
          <w:sz w:val="24"/>
          <w:szCs w:val="24"/>
        </w:rPr>
      </w:pPr>
      <w:r w:rsidRPr="00E66D28">
        <w:rPr>
          <w:color w:val="000000"/>
          <w:sz w:val="24"/>
          <w:szCs w:val="24"/>
        </w:rPr>
        <w:t>(</w:t>
      </w:r>
      <w:r w:rsidRPr="00E66D28">
        <w:rPr>
          <w:i/>
          <w:color w:val="000000"/>
          <w:sz w:val="24"/>
          <w:szCs w:val="24"/>
        </w:rPr>
        <w:t>наименование организации, (ФИО – для физического лица, в том числе индивидуального предпринимателя))</w:t>
      </w:r>
    </w:p>
    <w:p w14:paraId="22107C7D" w14:textId="77777777" w:rsidR="006A6DF2" w:rsidRPr="00E66D28" w:rsidRDefault="006A6DF2" w:rsidP="006A6DF2">
      <w:pPr>
        <w:ind w:right="-1" w:firstLine="709"/>
        <w:jc w:val="both"/>
        <w:rPr>
          <w:color w:val="000000"/>
          <w:sz w:val="24"/>
          <w:szCs w:val="24"/>
        </w:rPr>
      </w:pPr>
      <w:r w:rsidRPr="00E66D28">
        <w:rPr>
          <w:color w:val="000000"/>
          <w:sz w:val="24"/>
          <w:szCs w:val="24"/>
        </w:rPr>
        <w:t>что соответствует требованиям, установленным абзацами пятым – тринадцатым пункта 2 статьи 16 Закона Республики Беларусь от 13 июля 2012 года «О государственных закупках товаров (работ, услуг)» в редакции</w:t>
      </w:r>
      <w:r w:rsidRPr="00E66D28">
        <w:rPr>
          <w:sz w:val="24"/>
          <w:szCs w:val="24"/>
        </w:rPr>
        <w:t xml:space="preserve"> </w:t>
      </w:r>
      <w:r w:rsidRPr="00E66D28">
        <w:rPr>
          <w:color w:val="000000"/>
          <w:sz w:val="24"/>
          <w:szCs w:val="24"/>
        </w:rPr>
        <w:t>Закона Республики Беларусь от 17 июля 2018 года № 136-З</w:t>
      </w:r>
      <w:r w:rsidRPr="00E66D28">
        <w:rPr>
          <w:sz w:val="24"/>
          <w:szCs w:val="24"/>
        </w:rPr>
        <w:t xml:space="preserve"> (далее – Закон)</w:t>
      </w:r>
      <w:r w:rsidRPr="00E66D28">
        <w:rPr>
          <w:color w:val="000000"/>
          <w:sz w:val="24"/>
          <w:szCs w:val="24"/>
        </w:rPr>
        <w:t>.</w:t>
      </w:r>
    </w:p>
    <w:p w14:paraId="6D84934F" w14:textId="77777777" w:rsidR="006A6DF2" w:rsidRPr="00E66D28" w:rsidRDefault="006A6DF2" w:rsidP="006A6DF2">
      <w:pPr>
        <w:pBdr>
          <w:top w:val="nil"/>
          <w:left w:val="nil"/>
          <w:bottom w:val="nil"/>
          <w:right w:val="nil"/>
          <w:between w:val="nil"/>
        </w:pBdr>
        <w:ind w:firstLine="540"/>
        <w:jc w:val="both"/>
        <w:rPr>
          <w:color w:val="000000"/>
          <w:sz w:val="24"/>
          <w:szCs w:val="24"/>
        </w:rPr>
      </w:pPr>
    </w:p>
    <w:p w14:paraId="12143DFB" w14:textId="77777777" w:rsidR="006A6DF2" w:rsidRPr="00E66D28" w:rsidRDefault="006A6DF2" w:rsidP="006A6DF2">
      <w:pPr>
        <w:pBdr>
          <w:top w:val="nil"/>
          <w:left w:val="nil"/>
          <w:bottom w:val="nil"/>
          <w:right w:val="nil"/>
          <w:between w:val="nil"/>
        </w:pBdr>
        <w:ind w:firstLine="540"/>
        <w:jc w:val="right"/>
        <w:rPr>
          <w:sz w:val="24"/>
          <w:szCs w:val="24"/>
        </w:rPr>
      </w:pPr>
    </w:p>
    <w:p w14:paraId="2D9A7876" w14:textId="77777777" w:rsidR="006A6DF2" w:rsidRPr="00E66D28" w:rsidRDefault="006A6DF2" w:rsidP="006A6DF2">
      <w:pPr>
        <w:pBdr>
          <w:top w:val="nil"/>
          <w:left w:val="nil"/>
          <w:bottom w:val="nil"/>
          <w:right w:val="nil"/>
          <w:between w:val="nil"/>
        </w:pBdr>
        <w:ind w:firstLine="540"/>
        <w:jc w:val="right"/>
        <w:rPr>
          <w:sz w:val="24"/>
          <w:szCs w:val="24"/>
        </w:rPr>
      </w:pPr>
    </w:p>
    <w:p w14:paraId="1A0C1C23" w14:textId="77777777" w:rsidR="006A6DF2" w:rsidRPr="00E66D28" w:rsidRDefault="006A6DF2" w:rsidP="006A6DF2">
      <w:pPr>
        <w:pBdr>
          <w:top w:val="nil"/>
          <w:left w:val="nil"/>
          <w:bottom w:val="nil"/>
          <w:right w:val="nil"/>
          <w:between w:val="nil"/>
        </w:pBdr>
        <w:ind w:firstLine="540"/>
        <w:jc w:val="right"/>
        <w:rPr>
          <w:sz w:val="24"/>
          <w:szCs w:val="24"/>
        </w:rPr>
      </w:pPr>
      <w:r w:rsidRPr="00E66D28">
        <w:rPr>
          <w:sz w:val="24"/>
          <w:szCs w:val="24"/>
        </w:rPr>
        <w:t>_________________________</w:t>
      </w:r>
      <w:r w:rsidRPr="00E66D28">
        <w:rPr>
          <w:sz w:val="24"/>
          <w:szCs w:val="24"/>
        </w:rPr>
        <w:tab/>
      </w:r>
      <w:r w:rsidRPr="00E66D28">
        <w:rPr>
          <w:sz w:val="24"/>
          <w:szCs w:val="24"/>
        </w:rPr>
        <w:tab/>
      </w:r>
      <w:r w:rsidRPr="00E66D28">
        <w:rPr>
          <w:sz w:val="24"/>
          <w:szCs w:val="24"/>
        </w:rPr>
        <w:tab/>
        <w:t>_____________________</w:t>
      </w:r>
    </w:p>
    <w:p w14:paraId="5DA03950" w14:textId="77777777" w:rsidR="006A6DF2" w:rsidRPr="00E66D28" w:rsidRDefault="006A6DF2" w:rsidP="006A6DF2">
      <w:pPr>
        <w:pBdr>
          <w:top w:val="nil"/>
          <w:left w:val="nil"/>
          <w:bottom w:val="nil"/>
          <w:right w:val="nil"/>
          <w:between w:val="nil"/>
        </w:pBdr>
        <w:ind w:left="3119"/>
        <w:jc w:val="center"/>
        <w:rPr>
          <w:i/>
          <w:iCs/>
          <w:sz w:val="24"/>
          <w:szCs w:val="24"/>
        </w:rPr>
      </w:pPr>
      <w:r w:rsidRPr="00E66D28">
        <w:rPr>
          <w:i/>
          <w:iCs/>
          <w:sz w:val="24"/>
          <w:szCs w:val="24"/>
        </w:rPr>
        <w:t>подпись</w:t>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r>
      <w:r w:rsidRPr="00E66D28">
        <w:rPr>
          <w:i/>
          <w:iCs/>
          <w:sz w:val="24"/>
          <w:szCs w:val="24"/>
        </w:rPr>
        <w:tab/>
        <w:t>ФИО</w:t>
      </w:r>
    </w:p>
    <w:p w14:paraId="66C3A0A8" w14:textId="77777777" w:rsidR="006A6DF2" w:rsidRPr="00E66D28" w:rsidRDefault="006A6DF2" w:rsidP="006A6DF2">
      <w:pPr>
        <w:pBdr>
          <w:top w:val="nil"/>
          <w:left w:val="nil"/>
          <w:bottom w:val="nil"/>
          <w:right w:val="nil"/>
          <w:between w:val="nil"/>
        </w:pBdr>
        <w:ind w:left="7371"/>
        <w:outlineLvl w:val="0"/>
        <w:rPr>
          <w:b/>
          <w:sz w:val="24"/>
          <w:szCs w:val="24"/>
        </w:rPr>
      </w:pPr>
      <w:r w:rsidRPr="00E66D28">
        <w:br w:type="page"/>
      </w:r>
      <w:r w:rsidRPr="00E66D28">
        <w:rPr>
          <w:b/>
          <w:sz w:val="24"/>
          <w:szCs w:val="24"/>
        </w:rPr>
        <w:lastRenderedPageBreak/>
        <w:t>Приложение 8</w:t>
      </w:r>
    </w:p>
    <w:p w14:paraId="79F72AC3" w14:textId="77777777" w:rsidR="006A6DF2" w:rsidRPr="00E66D28" w:rsidRDefault="006A6DF2" w:rsidP="006A6DF2">
      <w:pPr>
        <w:ind w:left="7371"/>
        <w:rPr>
          <w:sz w:val="24"/>
          <w:szCs w:val="24"/>
        </w:rPr>
      </w:pPr>
      <w:r w:rsidRPr="00E66D28">
        <w:rPr>
          <w:sz w:val="24"/>
          <w:szCs w:val="24"/>
        </w:rPr>
        <w:t>к аукционным документам</w:t>
      </w:r>
    </w:p>
    <w:p w14:paraId="1A3083F6" w14:textId="77777777" w:rsidR="006A6DF2" w:rsidRPr="00E66D28" w:rsidRDefault="006A6DF2" w:rsidP="006A6DF2">
      <w:pPr>
        <w:pBdr>
          <w:top w:val="nil"/>
          <w:left w:val="nil"/>
          <w:bottom w:val="nil"/>
          <w:right w:val="nil"/>
          <w:between w:val="nil"/>
        </w:pBdr>
        <w:jc w:val="center"/>
        <w:rPr>
          <w:color w:val="000000"/>
          <w:sz w:val="24"/>
          <w:szCs w:val="24"/>
        </w:rPr>
      </w:pPr>
    </w:p>
    <w:p w14:paraId="5243376D" w14:textId="77777777" w:rsidR="006A6DF2" w:rsidRPr="00E66D28" w:rsidRDefault="006A6DF2" w:rsidP="006A6DF2">
      <w:pPr>
        <w:pBdr>
          <w:top w:val="nil"/>
          <w:left w:val="nil"/>
          <w:bottom w:val="nil"/>
          <w:right w:val="nil"/>
          <w:between w:val="nil"/>
        </w:pBdr>
        <w:jc w:val="center"/>
        <w:rPr>
          <w:b/>
          <w:color w:val="000000"/>
          <w:sz w:val="24"/>
          <w:szCs w:val="24"/>
        </w:rPr>
      </w:pPr>
      <w:r w:rsidRPr="00E66D28">
        <w:rPr>
          <w:b/>
          <w:color w:val="000000"/>
          <w:sz w:val="24"/>
          <w:szCs w:val="24"/>
        </w:rPr>
        <w:t xml:space="preserve">Порядок оценки предложений участников </w:t>
      </w:r>
    </w:p>
    <w:p w14:paraId="77B2403D" w14:textId="77777777" w:rsidR="006A6DF2" w:rsidRPr="00E66D28" w:rsidRDefault="006A6DF2" w:rsidP="006A6DF2">
      <w:pPr>
        <w:pBdr>
          <w:top w:val="nil"/>
          <w:left w:val="nil"/>
          <w:bottom w:val="nil"/>
          <w:right w:val="nil"/>
          <w:between w:val="nil"/>
        </w:pBdr>
        <w:jc w:val="center"/>
        <w:rPr>
          <w:b/>
          <w:color w:val="000000"/>
          <w:sz w:val="24"/>
          <w:szCs w:val="24"/>
        </w:rPr>
      </w:pPr>
      <w:r w:rsidRPr="00E66D28">
        <w:rPr>
          <w:b/>
          <w:color w:val="000000"/>
          <w:sz w:val="24"/>
          <w:szCs w:val="24"/>
        </w:rPr>
        <w:t>электронного аукциона на соответствие предмету закупки</w:t>
      </w:r>
    </w:p>
    <w:p w14:paraId="0C5756BB" w14:textId="77777777" w:rsidR="006A6DF2" w:rsidRPr="00E66D28" w:rsidRDefault="006A6DF2" w:rsidP="006A6DF2">
      <w:pPr>
        <w:pBdr>
          <w:top w:val="nil"/>
          <w:left w:val="nil"/>
          <w:bottom w:val="nil"/>
          <w:right w:val="nil"/>
          <w:between w:val="nil"/>
        </w:pBdr>
        <w:ind w:firstLine="708"/>
        <w:jc w:val="both"/>
        <w:rPr>
          <w:b/>
          <w:color w:val="000000"/>
          <w:sz w:val="24"/>
          <w:szCs w:val="24"/>
        </w:rPr>
      </w:pPr>
    </w:p>
    <w:p w14:paraId="0DA6ED13" w14:textId="77777777" w:rsidR="006A6DF2" w:rsidRPr="00E66D28" w:rsidRDefault="006A6DF2" w:rsidP="006A6DF2">
      <w:pPr>
        <w:pBdr>
          <w:top w:val="nil"/>
          <w:left w:val="nil"/>
          <w:bottom w:val="nil"/>
          <w:right w:val="nil"/>
          <w:between w:val="nil"/>
        </w:pBdr>
        <w:ind w:firstLine="720"/>
        <w:jc w:val="both"/>
        <w:rPr>
          <w:color w:val="000000"/>
          <w:sz w:val="24"/>
          <w:szCs w:val="24"/>
        </w:rPr>
      </w:pPr>
      <w:r w:rsidRPr="00E66D28">
        <w:rPr>
          <w:color w:val="000000"/>
          <w:sz w:val="24"/>
          <w:szCs w:val="24"/>
        </w:rPr>
        <w:t xml:space="preserve">1. Оценка первых разделов предложений участников, предоставленных на электронный аукцион, на соответствие описанию предмета закупки (потребительским, техническим и экономическим показателям (характеристикам)), предусмотренному заявкой на закупку (приложение 1 к настоящим аукционным документам), осуществляется с привлечением экспертов. </w:t>
      </w:r>
    </w:p>
    <w:p w14:paraId="57E19AAA" w14:textId="77777777" w:rsidR="006A6DF2" w:rsidRPr="00E66D28" w:rsidRDefault="006A6DF2" w:rsidP="006A6DF2">
      <w:pPr>
        <w:widowControl w:val="0"/>
        <w:pBdr>
          <w:top w:val="nil"/>
          <w:left w:val="nil"/>
          <w:bottom w:val="nil"/>
          <w:right w:val="nil"/>
          <w:between w:val="nil"/>
        </w:pBdr>
        <w:spacing w:before="120"/>
        <w:ind w:firstLine="709"/>
        <w:jc w:val="both"/>
        <w:rPr>
          <w:color w:val="000000"/>
          <w:sz w:val="24"/>
          <w:szCs w:val="24"/>
        </w:rPr>
      </w:pPr>
      <w:r w:rsidRPr="00E66D28">
        <w:rPr>
          <w:color w:val="000000"/>
          <w:sz w:val="24"/>
          <w:szCs w:val="24"/>
        </w:rPr>
        <w:t>2. Оценка предложений участников производится посредством применения бальной оценки, при этом:</w:t>
      </w:r>
    </w:p>
    <w:p w14:paraId="04F73E68" w14:textId="77777777" w:rsidR="006A6DF2" w:rsidRPr="00E66D28" w:rsidRDefault="006A6DF2" w:rsidP="006A6DF2">
      <w:pPr>
        <w:pBdr>
          <w:top w:val="nil"/>
          <w:left w:val="nil"/>
          <w:bottom w:val="nil"/>
          <w:right w:val="nil"/>
          <w:between w:val="nil"/>
        </w:pBdr>
        <w:spacing w:before="120"/>
        <w:ind w:firstLine="709"/>
        <w:jc w:val="both"/>
        <w:rPr>
          <w:color w:val="000000"/>
          <w:sz w:val="24"/>
          <w:szCs w:val="24"/>
        </w:rPr>
      </w:pPr>
      <w:r w:rsidRPr="00E66D28">
        <w:rPr>
          <w:color w:val="000000"/>
          <w:sz w:val="24"/>
          <w:szCs w:val="24"/>
        </w:rPr>
        <w:t>2.1. аукционные предложения оцениваются на соответствие заявке на закупку по каждому ее пункту по следующей балльной системе:</w:t>
      </w:r>
    </w:p>
    <w:p w14:paraId="1C21DCAC"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0 баллов часть аукционного предложения (параметр, характеристику), не соответствующую определенному пункту заявки на закупку;</w:t>
      </w:r>
    </w:p>
    <w:p w14:paraId="5A1B717F"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1 баллом часть аукционного предложения (параметр, характеристику), соответствующую определенному пункту заявки на закупку. В случае превышения параметра (характеристики), предусмотренного заявкой на закупку, дополнительные баллы не начисляются;</w:t>
      </w:r>
    </w:p>
    <w:p w14:paraId="69DE0C1F"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иным количеством баллов, в случае если заявкой на закупку (приложение 1 к настоящим аукционным документам) предусмотрен такой порядок оценки. При этом, общий процент соответствия аукционного предложения (параметров, характеристик) рассчитывается от максимально возможного общего количества баллов, принимаемого за 100 процентное соответствие.</w:t>
      </w:r>
    </w:p>
    <w:p w14:paraId="0683EC30" w14:textId="77777777" w:rsidR="006A6DF2" w:rsidRPr="00E66D28" w:rsidRDefault="006A6DF2" w:rsidP="006A6DF2">
      <w:pPr>
        <w:widowControl w:val="0"/>
        <w:pBdr>
          <w:top w:val="nil"/>
          <w:left w:val="nil"/>
          <w:bottom w:val="nil"/>
          <w:right w:val="nil"/>
          <w:between w:val="nil"/>
        </w:pBdr>
        <w:spacing w:before="120"/>
        <w:ind w:firstLine="709"/>
        <w:jc w:val="both"/>
        <w:rPr>
          <w:color w:val="000000"/>
          <w:sz w:val="24"/>
          <w:szCs w:val="24"/>
        </w:rPr>
      </w:pPr>
      <w:r w:rsidRPr="00E66D28">
        <w:rPr>
          <w:color w:val="000000"/>
          <w:sz w:val="24"/>
          <w:szCs w:val="24"/>
        </w:rPr>
        <w:t>3. Предложение участника не оценивается (бальная оценка не производится):</w:t>
      </w:r>
    </w:p>
    <w:p w14:paraId="0E08A8A2"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3.1. в части товара, предложенного участником сверх требования заявки на закупку;</w:t>
      </w:r>
    </w:p>
    <w:p w14:paraId="7D3A155B"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3.2. на соответствие техническим требованиям, если не соответствует заявке на закупку в части состава и (или) комплектации оборудования на 100 процентов.</w:t>
      </w:r>
    </w:p>
    <w:p w14:paraId="38524157" w14:textId="77777777" w:rsidR="006A6DF2" w:rsidRPr="00E66D28" w:rsidRDefault="006A6DF2" w:rsidP="006A6DF2">
      <w:pPr>
        <w:pBdr>
          <w:top w:val="nil"/>
          <w:left w:val="nil"/>
          <w:bottom w:val="nil"/>
          <w:right w:val="nil"/>
          <w:between w:val="nil"/>
        </w:pBdr>
        <w:spacing w:before="120"/>
        <w:ind w:firstLine="709"/>
        <w:jc w:val="both"/>
        <w:rPr>
          <w:color w:val="000000"/>
          <w:sz w:val="24"/>
          <w:szCs w:val="24"/>
        </w:rPr>
      </w:pPr>
      <w:r w:rsidRPr="00E66D28">
        <w:rPr>
          <w:color w:val="000000"/>
          <w:sz w:val="24"/>
          <w:szCs w:val="24"/>
        </w:rPr>
        <w:t>4.</w:t>
      </w:r>
      <w:r w:rsidRPr="00E66D28">
        <w:rPr>
          <w:b/>
          <w:color w:val="000000"/>
          <w:sz w:val="24"/>
          <w:szCs w:val="24"/>
        </w:rPr>
        <w:t xml:space="preserve"> Аукционное предложение отклоняется, если его первый раздел:</w:t>
      </w:r>
    </w:p>
    <w:p w14:paraId="46A1750E" w14:textId="77777777" w:rsidR="006A6DF2" w:rsidRPr="00E66D28" w:rsidRDefault="006A6DF2" w:rsidP="006A6DF2">
      <w:pPr>
        <w:pBdr>
          <w:top w:val="nil"/>
          <w:left w:val="nil"/>
          <w:bottom w:val="nil"/>
          <w:right w:val="nil"/>
          <w:between w:val="nil"/>
        </w:pBdr>
        <w:ind w:firstLine="708"/>
        <w:jc w:val="both"/>
        <w:rPr>
          <w:color w:val="000000"/>
          <w:sz w:val="24"/>
          <w:szCs w:val="24"/>
        </w:rPr>
      </w:pPr>
      <w:r w:rsidRPr="00E66D28">
        <w:rPr>
          <w:color w:val="000000"/>
          <w:sz w:val="24"/>
          <w:szCs w:val="24"/>
        </w:rPr>
        <w:t>- не соответствует требованию заявки на закупку, выполнение которого является обязательным (</w:t>
      </w:r>
      <w:r w:rsidRPr="00E66D28">
        <w:rPr>
          <w:b/>
          <w:color w:val="000000"/>
          <w:sz w:val="24"/>
          <w:szCs w:val="24"/>
        </w:rPr>
        <w:t>помеченное астерис</w:t>
      </w:r>
      <w:r w:rsidRPr="00E66D28">
        <w:rPr>
          <w:b/>
          <w:sz w:val="24"/>
          <w:szCs w:val="24"/>
        </w:rPr>
        <w:t>ком (</w:t>
      </w:r>
      <w:r w:rsidRPr="00E66D28">
        <w:rPr>
          <w:b/>
          <w:color w:val="000000"/>
          <w:sz w:val="24"/>
          <w:szCs w:val="24"/>
        </w:rPr>
        <w:t>звездочкой)) или иным образом, если это предусмотрено заявкой на закупку (</w:t>
      </w:r>
      <w:r w:rsidRPr="00E66D28">
        <w:rPr>
          <w:b/>
          <w:sz w:val="24"/>
          <w:szCs w:val="24"/>
        </w:rPr>
        <w:t>приложение 1)</w:t>
      </w:r>
      <w:r w:rsidRPr="00E66D28">
        <w:rPr>
          <w:color w:val="000000"/>
          <w:sz w:val="24"/>
          <w:szCs w:val="24"/>
        </w:rPr>
        <w:t xml:space="preserve">; </w:t>
      </w:r>
    </w:p>
    <w:p w14:paraId="3B147ABE" w14:textId="77777777" w:rsidR="006A6DF2" w:rsidRPr="00E66D28" w:rsidRDefault="006A6DF2" w:rsidP="006A6DF2">
      <w:pPr>
        <w:pBdr>
          <w:top w:val="nil"/>
          <w:left w:val="nil"/>
          <w:bottom w:val="nil"/>
          <w:right w:val="nil"/>
          <w:between w:val="nil"/>
        </w:pBdr>
        <w:ind w:firstLine="709"/>
        <w:jc w:val="both"/>
        <w:rPr>
          <w:color w:val="000000"/>
          <w:sz w:val="24"/>
          <w:szCs w:val="24"/>
        </w:rPr>
      </w:pPr>
      <w:r w:rsidRPr="00E66D28">
        <w:rPr>
          <w:color w:val="000000"/>
          <w:sz w:val="24"/>
          <w:szCs w:val="24"/>
        </w:rPr>
        <w:t xml:space="preserve">- не соответствует заявке на закупку в части состава, объема (количества) оборудования и (или) изделий, предусмотренных заявкой на закупку </w:t>
      </w:r>
      <w:r w:rsidRPr="00E66D28">
        <w:rPr>
          <w:b/>
          <w:color w:val="000000"/>
          <w:sz w:val="24"/>
          <w:szCs w:val="24"/>
        </w:rPr>
        <w:t xml:space="preserve">на 100 процентов, </w:t>
      </w:r>
      <w:r w:rsidRPr="00E66D28">
        <w:rPr>
          <w:color w:val="000000"/>
          <w:sz w:val="24"/>
          <w:szCs w:val="24"/>
        </w:rPr>
        <w:t>за исключением случая превышения объема (количества) изделий медицинского назначения в связи с кратностью упаковки;</w:t>
      </w:r>
    </w:p>
    <w:p w14:paraId="1BB5B101" w14:textId="77777777" w:rsidR="006A6DF2" w:rsidRPr="00E66D28" w:rsidRDefault="006A6DF2" w:rsidP="006A6DF2">
      <w:pPr>
        <w:pBdr>
          <w:top w:val="nil"/>
          <w:left w:val="nil"/>
          <w:bottom w:val="nil"/>
          <w:right w:val="nil"/>
          <w:between w:val="nil"/>
        </w:pBdr>
        <w:tabs>
          <w:tab w:val="left" w:pos="709"/>
        </w:tabs>
        <w:ind w:firstLine="708"/>
        <w:jc w:val="both"/>
        <w:rPr>
          <w:color w:val="000000"/>
          <w:sz w:val="24"/>
          <w:szCs w:val="24"/>
        </w:rPr>
      </w:pPr>
      <w:r w:rsidRPr="00E66D28">
        <w:rPr>
          <w:color w:val="000000"/>
          <w:sz w:val="24"/>
          <w:szCs w:val="24"/>
        </w:rPr>
        <w:t xml:space="preserve">- соответствуют описанию предмета закупки менее чем </w:t>
      </w:r>
      <w:r w:rsidRPr="00E66D28">
        <w:rPr>
          <w:b/>
          <w:color w:val="000000"/>
          <w:sz w:val="24"/>
          <w:szCs w:val="24"/>
        </w:rPr>
        <w:t>на 85 процентов</w:t>
      </w:r>
      <w:r w:rsidRPr="00E66D28">
        <w:rPr>
          <w:color w:val="000000"/>
          <w:sz w:val="24"/>
          <w:szCs w:val="24"/>
        </w:rPr>
        <w:t>.</w:t>
      </w:r>
    </w:p>
    <w:p w14:paraId="24542F02" w14:textId="77777777" w:rsidR="006A6DF2" w:rsidRPr="00E66D28" w:rsidRDefault="006A6DF2" w:rsidP="006A6DF2">
      <w:pPr>
        <w:rPr>
          <w:b/>
          <w:i/>
          <w:color w:val="000000"/>
          <w:sz w:val="24"/>
          <w:szCs w:val="24"/>
        </w:rPr>
      </w:pPr>
      <w:r w:rsidRPr="00E66D28">
        <w:rPr>
          <w:b/>
          <w:i/>
          <w:color w:val="000000"/>
          <w:sz w:val="24"/>
          <w:szCs w:val="24"/>
        </w:rPr>
        <w:br w:type="page"/>
      </w:r>
    </w:p>
    <w:p w14:paraId="4C9C29AE"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i/>
          <w:color w:val="000000"/>
          <w:sz w:val="24"/>
          <w:szCs w:val="24"/>
        </w:rPr>
        <w:lastRenderedPageBreak/>
        <w:t>Пример экспертной оценки</w:t>
      </w:r>
    </w:p>
    <w:p w14:paraId="1DF7DCC4" w14:textId="77777777" w:rsidR="006A6DF2" w:rsidRPr="00E66D28" w:rsidRDefault="006A6DF2" w:rsidP="006A6DF2">
      <w:pPr>
        <w:pBdr>
          <w:top w:val="nil"/>
          <w:left w:val="nil"/>
          <w:bottom w:val="nil"/>
          <w:right w:val="nil"/>
          <w:between w:val="nil"/>
        </w:pBdr>
        <w:jc w:val="both"/>
        <w:rPr>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8"/>
        <w:gridCol w:w="52"/>
        <w:gridCol w:w="996"/>
        <w:gridCol w:w="25"/>
        <w:gridCol w:w="827"/>
        <w:gridCol w:w="986"/>
        <w:gridCol w:w="6"/>
        <w:gridCol w:w="840"/>
        <w:gridCol w:w="1138"/>
        <w:gridCol w:w="6"/>
        <w:gridCol w:w="840"/>
        <w:gridCol w:w="10"/>
        <w:gridCol w:w="8"/>
        <w:gridCol w:w="842"/>
        <w:gridCol w:w="142"/>
        <w:gridCol w:w="805"/>
      </w:tblGrid>
      <w:tr w:rsidR="006A6DF2" w:rsidRPr="00E66D28" w14:paraId="3109719B" w14:textId="77777777" w:rsidTr="006A6DF2">
        <w:tc>
          <w:tcPr>
            <w:tcW w:w="1390" w:type="pct"/>
            <w:shd w:val="clear" w:color="auto" w:fill="D9D9D9" w:themeFill="background1" w:themeFillShade="D9"/>
          </w:tcPr>
          <w:p w14:paraId="48DD1BE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Регистрационный номера предложения участника</w:t>
            </w:r>
          </w:p>
        </w:tc>
        <w:tc>
          <w:tcPr>
            <w:tcW w:w="912" w:type="pct"/>
            <w:gridSpan w:val="4"/>
            <w:shd w:val="clear" w:color="auto" w:fill="D9D9D9" w:themeFill="background1" w:themeFillShade="D9"/>
            <w:vAlign w:val="center"/>
          </w:tcPr>
          <w:p w14:paraId="65843872"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w:t>
            </w:r>
          </w:p>
        </w:tc>
        <w:tc>
          <w:tcPr>
            <w:tcW w:w="879" w:type="pct"/>
            <w:gridSpan w:val="3"/>
            <w:shd w:val="clear" w:color="auto" w:fill="D9D9D9" w:themeFill="background1" w:themeFillShade="D9"/>
            <w:vAlign w:val="center"/>
          </w:tcPr>
          <w:p w14:paraId="1C764ADA"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№2</w:t>
            </w:r>
          </w:p>
        </w:tc>
        <w:tc>
          <w:tcPr>
            <w:tcW w:w="961" w:type="pct"/>
            <w:gridSpan w:val="5"/>
            <w:shd w:val="clear" w:color="auto" w:fill="D9D9D9" w:themeFill="background1" w:themeFillShade="D9"/>
            <w:vAlign w:val="center"/>
          </w:tcPr>
          <w:p w14:paraId="01225415"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№3</w:t>
            </w:r>
          </w:p>
        </w:tc>
        <w:tc>
          <w:tcPr>
            <w:tcW w:w="858" w:type="pct"/>
            <w:gridSpan w:val="3"/>
            <w:shd w:val="clear" w:color="auto" w:fill="D9D9D9" w:themeFill="background1" w:themeFillShade="D9"/>
            <w:vAlign w:val="center"/>
          </w:tcPr>
          <w:p w14:paraId="1D0056AA"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№4</w:t>
            </w:r>
          </w:p>
        </w:tc>
      </w:tr>
      <w:tr w:rsidR="006A6DF2" w:rsidRPr="00E66D28" w14:paraId="289A0446" w14:textId="77777777" w:rsidTr="006A6DF2">
        <w:tc>
          <w:tcPr>
            <w:tcW w:w="1390" w:type="pct"/>
          </w:tcPr>
          <w:p w14:paraId="52580EFA" w14:textId="77777777" w:rsidR="006A6DF2" w:rsidRPr="00E66D28" w:rsidRDefault="006A6DF2" w:rsidP="006A6DF2">
            <w:pPr>
              <w:pBdr>
                <w:top w:val="nil"/>
                <w:left w:val="nil"/>
                <w:bottom w:val="nil"/>
                <w:right w:val="nil"/>
                <w:between w:val="nil"/>
              </w:pBdr>
              <w:spacing w:before="120" w:after="120"/>
              <w:jc w:val="both"/>
              <w:rPr>
                <w:color w:val="000000"/>
                <w:sz w:val="24"/>
                <w:szCs w:val="24"/>
              </w:rPr>
            </w:pPr>
            <w:r w:rsidRPr="00E66D28">
              <w:rPr>
                <w:color w:val="000000"/>
                <w:sz w:val="24"/>
                <w:szCs w:val="24"/>
              </w:rPr>
              <w:t>Наименование товара</w:t>
            </w:r>
          </w:p>
        </w:tc>
        <w:tc>
          <w:tcPr>
            <w:tcW w:w="912" w:type="pct"/>
            <w:gridSpan w:val="4"/>
          </w:tcPr>
          <w:p w14:paraId="17436FD7"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a</w:t>
            </w:r>
          </w:p>
        </w:tc>
        <w:tc>
          <w:tcPr>
            <w:tcW w:w="879" w:type="pct"/>
            <w:gridSpan w:val="3"/>
          </w:tcPr>
          <w:p w14:paraId="11265331"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b</w:t>
            </w:r>
          </w:p>
        </w:tc>
        <w:tc>
          <w:tcPr>
            <w:tcW w:w="961" w:type="pct"/>
            <w:gridSpan w:val="5"/>
          </w:tcPr>
          <w:p w14:paraId="0652283D"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с</w:t>
            </w:r>
          </w:p>
        </w:tc>
        <w:tc>
          <w:tcPr>
            <w:tcW w:w="858" w:type="pct"/>
            <w:gridSpan w:val="3"/>
          </w:tcPr>
          <w:p w14:paraId="18DE70CC"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d</w:t>
            </w:r>
          </w:p>
        </w:tc>
      </w:tr>
      <w:tr w:rsidR="006A6DF2" w:rsidRPr="00E66D28" w14:paraId="1537022C" w14:textId="77777777" w:rsidTr="006A6DF2">
        <w:tc>
          <w:tcPr>
            <w:tcW w:w="1390" w:type="pct"/>
          </w:tcPr>
          <w:p w14:paraId="37A2B3D1" w14:textId="77777777" w:rsidR="006A6DF2" w:rsidRPr="00E66D28" w:rsidRDefault="006A6DF2" w:rsidP="006A6DF2">
            <w:pPr>
              <w:pBdr>
                <w:top w:val="nil"/>
                <w:left w:val="nil"/>
                <w:bottom w:val="nil"/>
                <w:right w:val="nil"/>
                <w:between w:val="nil"/>
              </w:pBdr>
              <w:spacing w:before="120" w:after="120"/>
              <w:jc w:val="both"/>
              <w:rPr>
                <w:color w:val="000000"/>
                <w:sz w:val="24"/>
                <w:szCs w:val="24"/>
              </w:rPr>
            </w:pPr>
            <w:r w:rsidRPr="00E66D28">
              <w:rPr>
                <w:color w:val="000000"/>
                <w:sz w:val="24"/>
                <w:szCs w:val="24"/>
              </w:rPr>
              <w:t>Изготовитель товара</w:t>
            </w:r>
          </w:p>
        </w:tc>
        <w:tc>
          <w:tcPr>
            <w:tcW w:w="912" w:type="pct"/>
            <w:gridSpan w:val="4"/>
          </w:tcPr>
          <w:p w14:paraId="77D93037"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a-a</w:t>
            </w:r>
          </w:p>
        </w:tc>
        <w:tc>
          <w:tcPr>
            <w:tcW w:w="879" w:type="pct"/>
            <w:gridSpan w:val="3"/>
          </w:tcPr>
          <w:p w14:paraId="621B9F45"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b-b</w:t>
            </w:r>
          </w:p>
        </w:tc>
        <w:tc>
          <w:tcPr>
            <w:tcW w:w="961" w:type="pct"/>
            <w:gridSpan w:val="5"/>
          </w:tcPr>
          <w:p w14:paraId="58BA0C7B"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с-с</w:t>
            </w:r>
          </w:p>
        </w:tc>
        <w:tc>
          <w:tcPr>
            <w:tcW w:w="858" w:type="pct"/>
            <w:gridSpan w:val="3"/>
          </w:tcPr>
          <w:p w14:paraId="747DB288" w14:textId="77777777" w:rsidR="006A6DF2" w:rsidRPr="00E66D28" w:rsidRDefault="006A6DF2" w:rsidP="006A6DF2">
            <w:pPr>
              <w:pBdr>
                <w:top w:val="nil"/>
                <w:left w:val="nil"/>
                <w:bottom w:val="nil"/>
                <w:right w:val="nil"/>
                <w:between w:val="nil"/>
              </w:pBdr>
              <w:spacing w:before="120" w:after="120"/>
              <w:jc w:val="center"/>
              <w:rPr>
                <w:color w:val="000000"/>
                <w:sz w:val="24"/>
                <w:szCs w:val="24"/>
              </w:rPr>
            </w:pPr>
            <w:r w:rsidRPr="00E66D28">
              <w:rPr>
                <w:color w:val="000000"/>
                <w:sz w:val="24"/>
                <w:szCs w:val="24"/>
              </w:rPr>
              <w:t>d-d</w:t>
            </w:r>
          </w:p>
        </w:tc>
      </w:tr>
      <w:tr w:rsidR="006A6DF2" w:rsidRPr="00E66D28" w14:paraId="1C9D7191" w14:textId="77777777" w:rsidTr="006A6DF2">
        <w:tc>
          <w:tcPr>
            <w:tcW w:w="1390" w:type="pct"/>
            <w:shd w:val="clear" w:color="auto" w:fill="D9D9D9" w:themeFill="background1" w:themeFillShade="D9"/>
          </w:tcPr>
          <w:p w14:paraId="7A5B01B6" w14:textId="77777777" w:rsidR="006A6DF2" w:rsidRPr="00E66D28" w:rsidRDefault="006A6DF2" w:rsidP="006A6DF2">
            <w:pPr>
              <w:pBdr>
                <w:top w:val="nil"/>
                <w:left w:val="nil"/>
                <w:bottom w:val="nil"/>
                <w:right w:val="nil"/>
                <w:between w:val="nil"/>
              </w:pBdr>
              <w:rPr>
                <w:color w:val="000000"/>
                <w:sz w:val="24"/>
                <w:szCs w:val="24"/>
              </w:rPr>
            </w:pPr>
            <w:r w:rsidRPr="00E66D28">
              <w:rPr>
                <w:b/>
                <w:color w:val="000000"/>
                <w:sz w:val="24"/>
                <w:szCs w:val="24"/>
              </w:rPr>
              <w:t xml:space="preserve">1. Требования к комплектации (составу, объему) оборудования и (или) изделий: </w:t>
            </w:r>
          </w:p>
        </w:tc>
        <w:tc>
          <w:tcPr>
            <w:tcW w:w="515" w:type="pct"/>
            <w:gridSpan w:val="3"/>
            <w:shd w:val="clear" w:color="auto" w:fill="D9D9D9" w:themeFill="background1" w:themeFillShade="D9"/>
          </w:tcPr>
          <w:p w14:paraId="105D9802"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719D45FD" w14:textId="77777777" w:rsidR="006A6DF2" w:rsidRPr="00E66D28" w:rsidRDefault="006A6DF2" w:rsidP="006A6DF2">
            <w:pPr>
              <w:pBdr>
                <w:top w:val="nil"/>
                <w:left w:val="nil"/>
                <w:bottom w:val="nil"/>
                <w:right w:val="nil"/>
                <w:between w:val="nil"/>
              </w:pBdr>
              <w:jc w:val="both"/>
              <w:rPr>
                <w:color w:val="000000"/>
                <w:sz w:val="24"/>
                <w:szCs w:val="24"/>
              </w:rPr>
            </w:pPr>
          </w:p>
        </w:tc>
        <w:tc>
          <w:tcPr>
            <w:tcW w:w="397" w:type="pct"/>
            <w:shd w:val="clear" w:color="auto" w:fill="D9D9D9" w:themeFill="background1" w:themeFillShade="D9"/>
          </w:tcPr>
          <w:p w14:paraId="3992DCC4"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473" w:type="pct"/>
            <w:shd w:val="clear" w:color="auto" w:fill="D9D9D9" w:themeFill="background1" w:themeFillShade="D9"/>
          </w:tcPr>
          <w:p w14:paraId="522C2DB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03E359AC" w14:textId="77777777" w:rsidR="006A6DF2" w:rsidRPr="00E66D28" w:rsidRDefault="006A6DF2" w:rsidP="006A6DF2">
            <w:pPr>
              <w:pBdr>
                <w:top w:val="nil"/>
                <w:left w:val="nil"/>
                <w:bottom w:val="nil"/>
                <w:right w:val="nil"/>
                <w:between w:val="nil"/>
              </w:pBdr>
              <w:jc w:val="both"/>
              <w:rPr>
                <w:color w:val="000000"/>
                <w:sz w:val="24"/>
                <w:szCs w:val="24"/>
              </w:rPr>
            </w:pPr>
          </w:p>
        </w:tc>
        <w:tc>
          <w:tcPr>
            <w:tcW w:w="406" w:type="pct"/>
            <w:gridSpan w:val="2"/>
            <w:shd w:val="clear" w:color="auto" w:fill="D9D9D9" w:themeFill="background1" w:themeFillShade="D9"/>
          </w:tcPr>
          <w:p w14:paraId="43F3BCD4"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546" w:type="pct"/>
            <w:shd w:val="clear" w:color="auto" w:fill="D9D9D9" w:themeFill="background1" w:themeFillShade="D9"/>
          </w:tcPr>
          <w:p w14:paraId="789FE45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2907907C" w14:textId="77777777" w:rsidR="006A6DF2" w:rsidRPr="00E66D28" w:rsidRDefault="006A6DF2" w:rsidP="006A6DF2">
            <w:pPr>
              <w:pBdr>
                <w:top w:val="nil"/>
                <w:left w:val="nil"/>
                <w:bottom w:val="nil"/>
                <w:right w:val="nil"/>
                <w:between w:val="nil"/>
              </w:pBdr>
              <w:jc w:val="both"/>
              <w:rPr>
                <w:color w:val="000000"/>
                <w:sz w:val="24"/>
                <w:szCs w:val="24"/>
              </w:rPr>
            </w:pPr>
          </w:p>
        </w:tc>
        <w:tc>
          <w:tcPr>
            <w:tcW w:w="415" w:type="pct"/>
            <w:gridSpan w:val="4"/>
            <w:shd w:val="clear" w:color="auto" w:fill="D9D9D9" w:themeFill="background1" w:themeFillShade="D9"/>
          </w:tcPr>
          <w:p w14:paraId="223EA56A"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472" w:type="pct"/>
            <w:gridSpan w:val="2"/>
            <w:shd w:val="clear" w:color="auto" w:fill="D9D9D9" w:themeFill="background1" w:themeFillShade="D9"/>
          </w:tcPr>
          <w:p w14:paraId="585C881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70DE6147" w14:textId="77777777" w:rsidR="006A6DF2" w:rsidRPr="00E66D28" w:rsidRDefault="006A6DF2" w:rsidP="006A6DF2">
            <w:pPr>
              <w:pBdr>
                <w:top w:val="nil"/>
                <w:left w:val="nil"/>
                <w:bottom w:val="nil"/>
                <w:right w:val="nil"/>
                <w:between w:val="nil"/>
              </w:pBdr>
              <w:jc w:val="both"/>
              <w:rPr>
                <w:color w:val="000000"/>
                <w:sz w:val="24"/>
                <w:szCs w:val="24"/>
              </w:rPr>
            </w:pPr>
          </w:p>
        </w:tc>
        <w:tc>
          <w:tcPr>
            <w:tcW w:w="386" w:type="pct"/>
            <w:shd w:val="clear" w:color="auto" w:fill="D9D9D9" w:themeFill="background1" w:themeFillShade="D9"/>
          </w:tcPr>
          <w:p w14:paraId="1E46C91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r>
      <w:tr w:rsidR="006A6DF2" w:rsidRPr="00E66D28" w14:paraId="0E50AD87" w14:textId="77777777" w:rsidTr="006A6DF2">
        <w:tc>
          <w:tcPr>
            <w:tcW w:w="1390" w:type="pct"/>
            <w:vMerge w:val="restart"/>
          </w:tcPr>
          <w:p w14:paraId="5F1A84F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Перечень закупаемых изделий, заявленный заказчиком в заявке на закупку.</w:t>
            </w:r>
          </w:p>
        </w:tc>
        <w:tc>
          <w:tcPr>
            <w:tcW w:w="515" w:type="pct"/>
            <w:gridSpan w:val="3"/>
          </w:tcPr>
          <w:p w14:paraId="176BE7E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97" w:type="pct"/>
          </w:tcPr>
          <w:p w14:paraId="21AC392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3" w:type="pct"/>
          </w:tcPr>
          <w:p w14:paraId="671A25E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6" w:type="pct"/>
            <w:gridSpan w:val="2"/>
          </w:tcPr>
          <w:p w14:paraId="712DBFE0"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546" w:type="pct"/>
          </w:tcPr>
          <w:p w14:paraId="0326D8D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15" w:type="pct"/>
            <w:gridSpan w:val="4"/>
          </w:tcPr>
          <w:p w14:paraId="045A135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2" w:type="pct"/>
            <w:gridSpan w:val="2"/>
          </w:tcPr>
          <w:p w14:paraId="0EA5AD6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86" w:type="pct"/>
          </w:tcPr>
          <w:p w14:paraId="04FA385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61229B70" w14:textId="77777777" w:rsidTr="006A6DF2">
        <w:tc>
          <w:tcPr>
            <w:tcW w:w="1390" w:type="pct"/>
            <w:vMerge/>
          </w:tcPr>
          <w:p w14:paraId="481DC130"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15" w:type="pct"/>
            <w:gridSpan w:val="3"/>
          </w:tcPr>
          <w:p w14:paraId="388925E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97" w:type="pct"/>
          </w:tcPr>
          <w:p w14:paraId="00807181"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3" w:type="pct"/>
          </w:tcPr>
          <w:p w14:paraId="5A8F2021"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6" w:type="pct"/>
            <w:gridSpan w:val="2"/>
          </w:tcPr>
          <w:p w14:paraId="3FD069A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546" w:type="pct"/>
          </w:tcPr>
          <w:p w14:paraId="397224E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15" w:type="pct"/>
            <w:gridSpan w:val="4"/>
          </w:tcPr>
          <w:p w14:paraId="6AFE87B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2" w:type="pct"/>
            <w:gridSpan w:val="2"/>
          </w:tcPr>
          <w:p w14:paraId="41A92A22"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86" w:type="pct"/>
          </w:tcPr>
          <w:p w14:paraId="11C22C1A"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79C1A32A" w14:textId="77777777" w:rsidTr="006A6DF2">
        <w:tc>
          <w:tcPr>
            <w:tcW w:w="1390" w:type="pct"/>
            <w:vMerge/>
          </w:tcPr>
          <w:p w14:paraId="07B20829"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15" w:type="pct"/>
            <w:gridSpan w:val="3"/>
          </w:tcPr>
          <w:p w14:paraId="53EFB2A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97" w:type="pct"/>
          </w:tcPr>
          <w:p w14:paraId="2DA5C5DA"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3" w:type="pct"/>
          </w:tcPr>
          <w:p w14:paraId="4BA4087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Нет</w:t>
            </w:r>
          </w:p>
        </w:tc>
        <w:tc>
          <w:tcPr>
            <w:tcW w:w="406" w:type="pct"/>
            <w:gridSpan w:val="2"/>
          </w:tcPr>
          <w:p w14:paraId="6EE5E05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0</w:t>
            </w:r>
          </w:p>
        </w:tc>
        <w:tc>
          <w:tcPr>
            <w:tcW w:w="546" w:type="pct"/>
          </w:tcPr>
          <w:p w14:paraId="03DCA0B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15" w:type="pct"/>
            <w:gridSpan w:val="4"/>
          </w:tcPr>
          <w:p w14:paraId="420EFD13"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72" w:type="pct"/>
            <w:gridSpan w:val="2"/>
          </w:tcPr>
          <w:p w14:paraId="540FA542"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386" w:type="pct"/>
          </w:tcPr>
          <w:p w14:paraId="7743A94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1795B265" w14:textId="77777777" w:rsidTr="006A6DF2">
        <w:tc>
          <w:tcPr>
            <w:tcW w:w="1390" w:type="pct"/>
          </w:tcPr>
          <w:p w14:paraId="149D8011" w14:textId="77777777" w:rsidR="006A6DF2" w:rsidRPr="00E66D28" w:rsidRDefault="006A6DF2" w:rsidP="006A6DF2">
            <w:pPr>
              <w:pBdr>
                <w:top w:val="nil"/>
                <w:left w:val="nil"/>
                <w:bottom w:val="nil"/>
                <w:right w:val="nil"/>
                <w:between w:val="nil"/>
              </w:pBdr>
              <w:jc w:val="both"/>
              <w:rPr>
                <w:color w:val="000000"/>
                <w:sz w:val="24"/>
                <w:szCs w:val="24"/>
              </w:rPr>
            </w:pPr>
            <w:r w:rsidRPr="00E66D28">
              <w:rPr>
                <w:b/>
                <w:color w:val="000000"/>
                <w:sz w:val="24"/>
                <w:szCs w:val="24"/>
              </w:rPr>
              <w:t>СООТВЕТСТВИЕ КОМПЛЕКТАЦИИ, %</w:t>
            </w:r>
          </w:p>
        </w:tc>
        <w:tc>
          <w:tcPr>
            <w:tcW w:w="912" w:type="pct"/>
            <w:gridSpan w:val="4"/>
            <w:vAlign w:val="center"/>
          </w:tcPr>
          <w:p w14:paraId="7946BEC0"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100%</w:t>
            </w:r>
          </w:p>
        </w:tc>
        <w:tc>
          <w:tcPr>
            <w:tcW w:w="879" w:type="pct"/>
            <w:gridSpan w:val="3"/>
            <w:vAlign w:val="center"/>
          </w:tcPr>
          <w:p w14:paraId="2A10BCE5"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66%</w:t>
            </w:r>
          </w:p>
        </w:tc>
        <w:tc>
          <w:tcPr>
            <w:tcW w:w="961" w:type="pct"/>
            <w:gridSpan w:val="5"/>
            <w:vAlign w:val="center"/>
          </w:tcPr>
          <w:p w14:paraId="5F2B5B75"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100%</w:t>
            </w:r>
          </w:p>
        </w:tc>
        <w:tc>
          <w:tcPr>
            <w:tcW w:w="858" w:type="pct"/>
            <w:gridSpan w:val="3"/>
            <w:vAlign w:val="center"/>
          </w:tcPr>
          <w:p w14:paraId="1D606F2C"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100%</w:t>
            </w:r>
          </w:p>
        </w:tc>
      </w:tr>
      <w:tr w:rsidR="006A6DF2" w:rsidRPr="00E66D28" w14:paraId="05C883AA" w14:textId="77777777" w:rsidTr="006A6DF2">
        <w:tc>
          <w:tcPr>
            <w:tcW w:w="1390" w:type="pct"/>
            <w:shd w:val="clear" w:color="auto" w:fill="D9D9D9" w:themeFill="background1" w:themeFillShade="D9"/>
          </w:tcPr>
          <w:p w14:paraId="64E98423" w14:textId="77777777" w:rsidR="006A6DF2" w:rsidRPr="00E66D28" w:rsidRDefault="006A6DF2" w:rsidP="006A6DF2">
            <w:pPr>
              <w:pBdr>
                <w:top w:val="nil"/>
                <w:left w:val="nil"/>
                <w:bottom w:val="nil"/>
                <w:right w:val="nil"/>
                <w:between w:val="nil"/>
              </w:pBdr>
              <w:rPr>
                <w:color w:val="000000"/>
                <w:sz w:val="24"/>
                <w:szCs w:val="24"/>
              </w:rPr>
            </w:pPr>
            <w:r w:rsidRPr="00E66D28">
              <w:rPr>
                <w:b/>
                <w:color w:val="000000"/>
                <w:sz w:val="24"/>
                <w:szCs w:val="24"/>
              </w:rPr>
              <w:t>2. Технические требования</w:t>
            </w:r>
          </w:p>
        </w:tc>
        <w:tc>
          <w:tcPr>
            <w:tcW w:w="503" w:type="pct"/>
            <w:gridSpan w:val="2"/>
            <w:shd w:val="clear" w:color="auto" w:fill="D9D9D9" w:themeFill="background1" w:themeFillShade="D9"/>
          </w:tcPr>
          <w:p w14:paraId="6D7F1C70"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4072D9D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(пояснения)</w:t>
            </w:r>
          </w:p>
        </w:tc>
        <w:tc>
          <w:tcPr>
            <w:tcW w:w="409" w:type="pct"/>
            <w:gridSpan w:val="2"/>
            <w:shd w:val="clear" w:color="auto" w:fill="D9D9D9" w:themeFill="background1" w:themeFillShade="D9"/>
          </w:tcPr>
          <w:p w14:paraId="111BEF5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476" w:type="pct"/>
            <w:gridSpan w:val="2"/>
            <w:shd w:val="clear" w:color="auto" w:fill="D9D9D9" w:themeFill="background1" w:themeFillShade="D9"/>
          </w:tcPr>
          <w:p w14:paraId="77B9951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2599DEA3" w14:textId="77777777" w:rsidR="006A6DF2" w:rsidRPr="00E66D28" w:rsidRDefault="006A6DF2" w:rsidP="006A6DF2">
            <w:pPr>
              <w:pBdr>
                <w:top w:val="nil"/>
                <w:left w:val="nil"/>
                <w:bottom w:val="nil"/>
                <w:right w:val="nil"/>
                <w:between w:val="nil"/>
              </w:pBdr>
              <w:jc w:val="both"/>
              <w:rPr>
                <w:color w:val="000000"/>
                <w:sz w:val="24"/>
                <w:szCs w:val="24"/>
              </w:rPr>
            </w:pPr>
          </w:p>
        </w:tc>
        <w:tc>
          <w:tcPr>
            <w:tcW w:w="403" w:type="pct"/>
            <w:shd w:val="clear" w:color="auto" w:fill="D9D9D9" w:themeFill="background1" w:themeFillShade="D9"/>
          </w:tcPr>
          <w:p w14:paraId="1AFEE51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549" w:type="pct"/>
            <w:gridSpan w:val="2"/>
            <w:shd w:val="clear" w:color="auto" w:fill="D9D9D9" w:themeFill="background1" w:themeFillShade="D9"/>
          </w:tcPr>
          <w:p w14:paraId="3FA85177"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 xml:space="preserve">Да/ </w:t>
            </w:r>
          </w:p>
          <w:p w14:paraId="374A2A7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нет</w:t>
            </w:r>
          </w:p>
          <w:p w14:paraId="334B9762" w14:textId="77777777" w:rsidR="006A6DF2" w:rsidRPr="00E66D28" w:rsidRDefault="006A6DF2" w:rsidP="006A6DF2">
            <w:pPr>
              <w:pBdr>
                <w:top w:val="nil"/>
                <w:left w:val="nil"/>
                <w:bottom w:val="nil"/>
                <w:right w:val="nil"/>
                <w:between w:val="nil"/>
              </w:pBdr>
              <w:jc w:val="both"/>
              <w:rPr>
                <w:color w:val="000000"/>
                <w:sz w:val="24"/>
                <w:szCs w:val="24"/>
              </w:rPr>
            </w:pPr>
          </w:p>
        </w:tc>
        <w:tc>
          <w:tcPr>
            <w:tcW w:w="408" w:type="pct"/>
            <w:gridSpan w:val="2"/>
            <w:shd w:val="clear" w:color="auto" w:fill="D9D9D9" w:themeFill="background1" w:themeFillShade="D9"/>
          </w:tcPr>
          <w:p w14:paraId="75FB4C03"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c>
          <w:tcPr>
            <w:tcW w:w="408" w:type="pct"/>
            <w:gridSpan w:val="2"/>
            <w:shd w:val="clear" w:color="auto" w:fill="D9D9D9" w:themeFill="background1" w:themeFillShade="D9"/>
          </w:tcPr>
          <w:p w14:paraId="449FFEE2"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 нет</w:t>
            </w:r>
          </w:p>
          <w:p w14:paraId="4901FE3D" w14:textId="77777777" w:rsidR="006A6DF2" w:rsidRPr="00E66D28" w:rsidRDefault="006A6DF2" w:rsidP="006A6DF2">
            <w:pPr>
              <w:pBdr>
                <w:top w:val="nil"/>
                <w:left w:val="nil"/>
                <w:bottom w:val="nil"/>
                <w:right w:val="nil"/>
                <w:between w:val="nil"/>
              </w:pBdr>
              <w:jc w:val="both"/>
              <w:rPr>
                <w:color w:val="000000"/>
                <w:sz w:val="24"/>
                <w:szCs w:val="24"/>
              </w:rPr>
            </w:pPr>
          </w:p>
        </w:tc>
        <w:tc>
          <w:tcPr>
            <w:tcW w:w="454" w:type="pct"/>
            <w:gridSpan w:val="2"/>
            <w:shd w:val="clear" w:color="auto" w:fill="D9D9D9" w:themeFill="background1" w:themeFillShade="D9"/>
          </w:tcPr>
          <w:p w14:paraId="6C8357B4"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Балл</w:t>
            </w:r>
          </w:p>
        </w:tc>
      </w:tr>
      <w:tr w:rsidR="006A6DF2" w:rsidRPr="00E66D28" w14:paraId="7E89C827" w14:textId="77777777" w:rsidTr="006A6DF2">
        <w:tc>
          <w:tcPr>
            <w:tcW w:w="1390" w:type="pct"/>
            <w:vMerge w:val="restart"/>
          </w:tcPr>
          <w:p w14:paraId="786FBA31" w14:textId="77777777" w:rsidR="006A6DF2" w:rsidRPr="00E66D28" w:rsidRDefault="006A6DF2" w:rsidP="006A6DF2">
            <w:pPr>
              <w:pBdr>
                <w:top w:val="nil"/>
                <w:left w:val="nil"/>
                <w:bottom w:val="nil"/>
                <w:right w:val="nil"/>
                <w:between w:val="nil"/>
              </w:pBdr>
              <w:rPr>
                <w:color w:val="000000"/>
                <w:sz w:val="24"/>
                <w:szCs w:val="24"/>
              </w:rPr>
            </w:pPr>
            <w:r w:rsidRPr="00E66D28">
              <w:rPr>
                <w:color w:val="000000"/>
                <w:sz w:val="24"/>
                <w:szCs w:val="24"/>
              </w:rPr>
              <w:t>Требования (параметр, характеристика) в соответствии с заявкой на закупку</w:t>
            </w:r>
          </w:p>
        </w:tc>
        <w:tc>
          <w:tcPr>
            <w:tcW w:w="503" w:type="pct"/>
            <w:gridSpan w:val="2"/>
          </w:tcPr>
          <w:p w14:paraId="7146D4C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455E7EA2"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val="restart"/>
          </w:tcPr>
          <w:p w14:paraId="552CF5A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 оценивается</w:t>
            </w:r>
          </w:p>
        </w:tc>
        <w:tc>
          <w:tcPr>
            <w:tcW w:w="549" w:type="pct"/>
            <w:gridSpan w:val="2"/>
          </w:tcPr>
          <w:p w14:paraId="38D9CC1C"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Нет (пояснения)</w:t>
            </w:r>
          </w:p>
        </w:tc>
        <w:tc>
          <w:tcPr>
            <w:tcW w:w="408" w:type="pct"/>
            <w:gridSpan w:val="2"/>
          </w:tcPr>
          <w:p w14:paraId="167814F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0</w:t>
            </w:r>
          </w:p>
        </w:tc>
        <w:tc>
          <w:tcPr>
            <w:tcW w:w="408" w:type="pct"/>
            <w:gridSpan w:val="2"/>
          </w:tcPr>
          <w:p w14:paraId="17C9AD9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Нет (пояснения)</w:t>
            </w:r>
          </w:p>
        </w:tc>
        <w:tc>
          <w:tcPr>
            <w:tcW w:w="454" w:type="pct"/>
            <w:gridSpan w:val="2"/>
          </w:tcPr>
          <w:p w14:paraId="2F161E01"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0</w:t>
            </w:r>
          </w:p>
        </w:tc>
      </w:tr>
      <w:tr w:rsidR="006A6DF2" w:rsidRPr="00E66D28" w14:paraId="1722FE6D" w14:textId="77777777" w:rsidTr="006A6DF2">
        <w:tc>
          <w:tcPr>
            <w:tcW w:w="1390" w:type="pct"/>
            <w:vMerge/>
          </w:tcPr>
          <w:p w14:paraId="06D07E6D"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078ED1A0"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0D0C992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375D3A13"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0E89C5D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56789CC1"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6C22806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Нет (пояснения)</w:t>
            </w:r>
          </w:p>
        </w:tc>
        <w:tc>
          <w:tcPr>
            <w:tcW w:w="454" w:type="pct"/>
            <w:gridSpan w:val="2"/>
          </w:tcPr>
          <w:p w14:paraId="02A5365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0</w:t>
            </w:r>
          </w:p>
        </w:tc>
      </w:tr>
      <w:tr w:rsidR="006A6DF2" w:rsidRPr="00E66D28" w14:paraId="297231EC" w14:textId="77777777" w:rsidTr="006A6DF2">
        <w:tc>
          <w:tcPr>
            <w:tcW w:w="1390" w:type="pct"/>
            <w:vMerge/>
          </w:tcPr>
          <w:p w14:paraId="34876C60"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4A556203"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489DDD56"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6B411AAF"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3BA9A1B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75AE945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457EC9A4"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54" w:type="pct"/>
            <w:gridSpan w:val="2"/>
          </w:tcPr>
          <w:p w14:paraId="2C0A7D3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543E2ACF" w14:textId="77777777" w:rsidTr="006A6DF2">
        <w:tc>
          <w:tcPr>
            <w:tcW w:w="1390" w:type="pct"/>
            <w:vMerge/>
          </w:tcPr>
          <w:p w14:paraId="1CF1F225"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08E32CE4"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0E3DEA31"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784E1896"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67123AEF"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416BDA2F"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619E247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54" w:type="pct"/>
            <w:gridSpan w:val="2"/>
          </w:tcPr>
          <w:p w14:paraId="0AEA2946"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7AD980FD" w14:textId="77777777" w:rsidTr="006A6DF2">
        <w:tc>
          <w:tcPr>
            <w:tcW w:w="1390" w:type="pct"/>
            <w:vMerge/>
          </w:tcPr>
          <w:p w14:paraId="6FFD32DE"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5F956F86"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02E451B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0C1F410F"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260F87B0"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3CD52DF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5952234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54" w:type="pct"/>
            <w:gridSpan w:val="2"/>
          </w:tcPr>
          <w:p w14:paraId="3F214825"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03A36CB7" w14:textId="77777777" w:rsidTr="006A6DF2">
        <w:tc>
          <w:tcPr>
            <w:tcW w:w="1390" w:type="pct"/>
            <w:vMerge/>
          </w:tcPr>
          <w:p w14:paraId="05366A0B"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138ECC7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68479C7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1E4B79BF"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508A6469"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683AE9AF"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3723BAB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54" w:type="pct"/>
            <w:gridSpan w:val="2"/>
          </w:tcPr>
          <w:p w14:paraId="70BFA82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17565182" w14:textId="77777777" w:rsidTr="006A6DF2">
        <w:tc>
          <w:tcPr>
            <w:tcW w:w="1390" w:type="pct"/>
            <w:vMerge/>
          </w:tcPr>
          <w:p w14:paraId="2F8E5BF5"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03" w:type="pct"/>
            <w:gridSpan w:val="2"/>
          </w:tcPr>
          <w:p w14:paraId="036A97A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9" w:type="pct"/>
            <w:gridSpan w:val="2"/>
          </w:tcPr>
          <w:p w14:paraId="2B49A13D"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879" w:type="pct"/>
            <w:gridSpan w:val="3"/>
            <w:vMerge/>
          </w:tcPr>
          <w:p w14:paraId="42BB6F63" w14:textId="77777777" w:rsidR="006A6DF2" w:rsidRPr="00E66D28" w:rsidRDefault="006A6DF2" w:rsidP="006A6DF2">
            <w:pPr>
              <w:widowControl w:val="0"/>
              <w:pBdr>
                <w:top w:val="nil"/>
                <w:left w:val="nil"/>
                <w:bottom w:val="nil"/>
                <w:right w:val="nil"/>
                <w:between w:val="nil"/>
              </w:pBdr>
              <w:spacing w:line="276" w:lineRule="auto"/>
              <w:rPr>
                <w:color w:val="000000"/>
                <w:sz w:val="24"/>
                <w:szCs w:val="24"/>
              </w:rPr>
            </w:pPr>
          </w:p>
        </w:tc>
        <w:tc>
          <w:tcPr>
            <w:tcW w:w="549" w:type="pct"/>
            <w:gridSpan w:val="2"/>
          </w:tcPr>
          <w:p w14:paraId="2BACF4B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08" w:type="pct"/>
            <w:gridSpan w:val="2"/>
          </w:tcPr>
          <w:p w14:paraId="253502D3"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c>
          <w:tcPr>
            <w:tcW w:w="408" w:type="pct"/>
            <w:gridSpan w:val="2"/>
          </w:tcPr>
          <w:p w14:paraId="7DBA132B"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Да</w:t>
            </w:r>
          </w:p>
        </w:tc>
        <w:tc>
          <w:tcPr>
            <w:tcW w:w="454" w:type="pct"/>
            <w:gridSpan w:val="2"/>
          </w:tcPr>
          <w:p w14:paraId="667E5380"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1</w:t>
            </w:r>
          </w:p>
        </w:tc>
      </w:tr>
      <w:tr w:rsidR="006A6DF2" w:rsidRPr="00E66D28" w14:paraId="187BFCC3" w14:textId="77777777" w:rsidTr="006A6DF2">
        <w:trPr>
          <w:trHeight w:val="300"/>
        </w:trPr>
        <w:tc>
          <w:tcPr>
            <w:tcW w:w="5000" w:type="pct"/>
            <w:gridSpan w:val="16"/>
          </w:tcPr>
          <w:p w14:paraId="6581B34E" w14:textId="77777777" w:rsidR="006A6DF2" w:rsidRPr="00E66D28" w:rsidRDefault="006A6DF2" w:rsidP="006A6DF2">
            <w:pPr>
              <w:keepNext/>
              <w:pBdr>
                <w:top w:val="nil"/>
                <w:left w:val="nil"/>
                <w:bottom w:val="nil"/>
                <w:right w:val="nil"/>
                <w:between w:val="nil"/>
              </w:pBdr>
              <w:spacing w:before="240" w:after="60"/>
              <w:jc w:val="both"/>
              <w:rPr>
                <w:b/>
                <w:color w:val="000000"/>
                <w:sz w:val="24"/>
                <w:szCs w:val="24"/>
              </w:rPr>
            </w:pPr>
            <w:r w:rsidRPr="00E66D28">
              <w:rPr>
                <w:b/>
                <w:color w:val="000000"/>
                <w:sz w:val="24"/>
                <w:szCs w:val="24"/>
              </w:rPr>
              <w:t>Пример выставления баллов</w:t>
            </w:r>
          </w:p>
          <w:p w14:paraId="3BC89153" w14:textId="77777777" w:rsidR="006A6DF2" w:rsidRPr="00E66D28" w:rsidRDefault="006A6DF2" w:rsidP="006A6DF2">
            <w:pPr>
              <w:pBdr>
                <w:top w:val="nil"/>
                <w:left w:val="nil"/>
                <w:bottom w:val="nil"/>
                <w:right w:val="nil"/>
                <w:between w:val="nil"/>
              </w:pBdr>
              <w:jc w:val="both"/>
              <w:rPr>
                <w:color w:val="000000"/>
                <w:sz w:val="24"/>
                <w:szCs w:val="24"/>
              </w:rPr>
            </w:pPr>
            <w:r w:rsidRPr="00E66D28">
              <w:rPr>
                <w:b/>
                <w:i/>
                <w:color w:val="000000"/>
                <w:sz w:val="24"/>
                <w:szCs w:val="24"/>
              </w:rPr>
              <w:t>(максимально возможное количество баллов – 7)</w:t>
            </w:r>
          </w:p>
        </w:tc>
      </w:tr>
      <w:tr w:rsidR="006A6DF2" w:rsidRPr="00E66D28" w14:paraId="7616BCD5" w14:textId="77777777" w:rsidTr="006A6DF2">
        <w:trPr>
          <w:trHeight w:val="620"/>
        </w:trPr>
        <w:tc>
          <w:tcPr>
            <w:tcW w:w="1415" w:type="pct"/>
            <w:gridSpan w:val="2"/>
          </w:tcPr>
          <w:p w14:paraId="679C95FC" w14:textId="77777777" w:rsidR="006A6DF2" w:rsidRPr="000753EF" w:rsidRDefault="006A6DF2" w:rsidP="006A6DF2">
            <w:pPr>
              <w:pBdr>
                <w:top w:val="nil"/>
                <w:left w:val="nil"/>
                <w:bottom w:val="nil"/>
                <w:right w:val="nil"/>
                <w:between w:val="nil"/>
              </w:pBdr>
              <w:ind w:right="43"/>
              <w:rPr>
                <w:color w:val="000000"/>
                <w:sz w:val="24"/>
                <w:szCs w:val="24"/>
              </w:rPr>
            </w:pPr>
            <w:r w:rsidRPr="000753EF">
              <w:rPr>
                <w:b/>
                <w:color w:val="000000"/>
                <w:sz w:val="24"/>
                <w:szCs w:val="24"/>
              </w:rPr>
              <w:t xml:space="preserve">Общее количество баллов </w:t>
            </w:r>
            <w:r w:rsidRPr="000753EF">
              <w:rPr>
                <w:color w:val="000000"/>
                <w:sz w:val="24"/>
                <w:szCs w:val="24"/>
              </w:rPr>
              <w:t>за соответствие техническим требованиям заявки на закупку</w:t>
            </w:r>
          </w:p>
        </w:tc>
        <w:tc>
          <w:tcPr>
            <w:tcW w:w="887" w:type="pct"/>
            <w:gridSpan w:val="3"/>
          </w:tcPr>
          <w:p w14:paraId="7D32D9E2"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7</w:t>
            </w:r>
          </w:p>
        </w:tc>
        <w:tc>
          <w:tcPr>
            <w:tcW w:w="879" w:type="pct"/>
            <w:gridSpan w:val="3"/>
          </w:tcPr>
          <w:p w14:paraId="22DD9E2D" w14:textId="77777777" w:rsidR="006A6DF2" w:rsidRPr="00E66D28" w:rsidRDefault="006A6DF2" w:rsidP="006A6DF2">
            <w:pPr>
              <w:pBdr>
                <w:top w:val="nil"/>
                <w:left w:val="nil"/>
                <w:bottom w:val="nil"/>
                <w:right w:val="nil"/>
                <w:between w:val="nil"/>
              </w:pBdr>
              <w:jc w:val="center"/>
              <w:rPr>
                <w:color w:val="000000"/>
                <w:sz w:val="24"/>
                <w:szCs w:val="24"/>
              </w:rPr>
            </w:pPr>
            <w:r w:rsidRPr="00E66D28">
              <w:rPr>
                <w:color w:val="000000"/>
                <w:sz w:val="24"/>
                <w:szCs w:val="24"/>
              </w:rPr>
              <w:t>-</w:t>
            </w:r>
          </w:p>
        </w:tc>
        <w:tc>
          <w:tcPr>
            <w:tcW w:w="952" w:type="pct"/>
            <w:gridSpan w:val="3"/>
          </w:tcPr>
          <w:p w14:paraId="2B09ED8E"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6</w:t>
            </w:r>
          </w:p>
        </w:tc>
        <w:tc>
          <w:tcPr>
            <w:tcW w:w="867" w:type="pct"/>
            <w:gridSpan w:val="5"/>
          </w:tcPr>
          <w:p w14:paraId="36EB25D2"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5</w:t>
            </w:r>
          </w:p>
        </w:tc>
      </w:tr>
      <w:tr w:rsidR="006A6DF2" w:rsidRPr="00E66D28" w14:paraId="092E883C" w14:textId="77777777" w:rsidTr="006A6DF2">
        <w:trPr>
          <w:trHeight w:val="380"/>
        </w:trPr>
        <w:tc>
          <w:tcPr>
            <w:tcW w:w="1415" w:type="pct"/>
            <w:gridSpan w:val="2"/>
            <w:tcBorders>
              <w:top w:val="single" w:sz="4" w:space="0" w:color="000000"/>
              <w:left w:val="single" w:sz="4" w:space="0" w:color="000000"/>
              <w:bottom w:val="single" w:sz="4" w:space="0" w:color="000000"/>
              <w:right w:val="single" w:sz="4" w:space="0" w:color="000000"/>
            </w:tcBorders>
          </w:tcPr>
          <w:p w14:paraId="61572586" w14:textId="77777777" w:rsidR="006A6DF2" w:rsidRPr="000753EF" w:rsidRDefault="006A6DF2" w:rsidP="006A6DF2">
            <w:pPr>
              <w:pBdr>
                <w:top w:val="nil"/>
                <w:left w:val="nil"/>
                <w:bottom w:val="nil"/>
                <w:right w:val="nil"/>
                <w:between w:val="nil"/>
              </w:pBdr>
              <w:ind w:right="43"/>
              <w:rPr>
                <w:color w:val="000000"/>
                <w:sz w:val="24"/>
                <w:szCs w:val="24"/>
              </w:rPr>
            </w:pPr>
            <w:r w:rsidRPr="000753EF">
              <w:rPr>
                <w:b/>
                <w:color w:val="000000"/>
                <w:sz w:val="24"/>
                <w:szCs w:val="24"/>
              </w:rPr>
              <w:t>СООТВЕТСТВИЕ ТЕХНИЧЕСКИМ ТРЕБОВАНИЯМ ЗАЯВКИ НА ЗАКУПКУ, %</w:t>
            </w:r>
          </w:p>
        </w:tc>
        <w:tc>
          <w:tcPr>
            <w:tcW w:w="887" w:type="pct"/>
            <w:gridSpan w:val="3"/>
            <w:tcBorders>
              <w:top w:val="single" w:sz="4" w:space="0" w:color="000000"/>
              <w:left w:val="single" w:sz="4" w:space="0" w:color="000000"/>
              <w:bottom w:val="single" w:sz="4" w:space="0" w:color="000000"/>
              <w:right w:val="single" w:sz="4" w:space="0" w:color="000000"/>
            </w:tcBorders>
            <w:vAlign w:val="center"/>
          </w:tcPr>
          <w:p w14:paraId="6747601E"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100%</w:t>
            </w:r>
          </w:p>
        </w:tc>
        <w:tc>
          <w:tcPr>
            <w:tcW w:w="879" w:type="pct"/>
            <w:gridSpan w:val="3"/>
            <w:tcBorders>
              <w:top w:val="single" w:sz="4" w:space="0" w:color="000000"/>
              <w:left w:val="single" w:sz="4" w:space="0" w:color="000000"/>
              <w:bottom w:val="single" w:sz="4" w:space="0" w:color="000000"/>
              <w:right w:val="single" w:sz="4" w:space="0" w:color="000000"/>
            </w:tcBorders>
            <w:vAlign w:val="center"/>
          </w:tcPr>
          <w:p w14:paraId="383F41F4"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w:t>
            </w:r>
          </w:p>
        </w:tc>
        <w:tc>
          <w:tcPr>
            <w:tcW w:w="952" w:type="pct"/>
            <w:gridSpan w:val="3"/>
            <w:tcBorders>
              <w:top w:val="single" w:sz="4" w:space="0" w:color="000000"/>
              <w:left w:val="single" w:sz="4" w:space="0" w:color="000000"/>
              <w:bottom w:val="single" w:sz="4" w:space="0" w:color="000000"/>
              <w:right w:val="single" w:sz="4" w:space="0" w:color="000000"/>
            </w:tcBorders>
            <w:vAlign w:val="center"/>
          </w:tcPr>
          <w:p w14:paraId="6DD20C6C"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85,7%</w:t>
            </w:r>
          </w:p>
        </w:tc>
        <w:tc>
          <w:tcPr>
            <w:tcW w:w="867" w:type="pct"/>
            <w:gridSpan w:val="5"/>
            <w:tcBorders>
              <w:top w:val="single" w:sz="4" w:space="0" w:color="000000"/>
              <w:left w:val="single" w:sz="4" w:space="0" w:color="000000"/>
              <w:bottom w:val="single" w:sz="4" w:space="0" w:color="000000"/>
              <w:right w:val="single" w:sz="4" w:space="0" w:color="000000"/>
            </w:tcBorders>
            <w:vAlign w:val="center"/>
          </w:tcPr>
          <w:p w14:paraId="2E3382D2"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71%</w:t>
            </w:r>
          </w:p>
        </w:tc>
      </w:tr>
    </w:tbl>
    <w:p w14:paraId="592D2662" w14:textId="77777777" w:rsidR="006A6DF2" w:rsidRPr="00E66D28" w:rsidRDefault="006A6DF2" w:rsidP="006A6DF2">
      <w:pPr>
        <w:pBdr>
          <w:top w:val="nil"/>
          <w:left w:val="nil"/>
          <w:bottom w:val="nil"/>
          <w:right w:val="nil"/>
          <w:between w:val="nil"/>
        </w:pBdr>
        <w:tabs>
          <w:tab w:val="left" w:pos="709"/>
        </w:tabs>
        <w:ind w:firstLine="708"/>
        <w:jc w:val="both"/>
        <w:rPr>
          <w:color w:val="000000"/>
          <w:sz w:val="24"/>
          <w:szCs w:val="24"/>
        </w:rPr>
      </w:pPr>
    </w:p>
    <w:p w14:paraId="34266D78" w14:textId="77777777" w:rsidR="006A6DF2" w:rsidRPr="00E66D28" w:rsidRDefault="006A6DF2" w:rsidP="006A6DF2">
      <w:pPr>
        <w:pBdr>
          <w:top w:val="nil"/>
          <w:left w:val="nil"/>
          <w:bottom w:val="nil"/>
          <w:right w:val="nil"/>
          <w:between w:val="nil"/>
        </w:pBdr>
        <w:jc w:val="both"/>
        <w:rPr>
          <w:color w:val="000000"/>
          <w:sz w:val="24"/>
          <w:szCs w:val="24"/>
        </w:rPr>
      </w:pPr>
    </w:p>
    <w:p w14:paraId="414275B3" w14:textId="77777777" w:rsidR="006A6DF2" w:rsidRPr="00E66D28" w:rsidRDefault="006A6DF2" w:rsidP="006A6DF2">
      <w:pPr>
        <w:tabs>
          <w:tab w:val="left" w:pos="1262"/>
        </w:tabs>
        <w:rPr>
          <w:b/>
          <w:sz w:val="24"/>
          <w:szCs w:val="24"/>
          <w:lang w:val="en-US"/>
        </w:rPr>
      </w:pPr>
      <w:r w:rsidRPr="00E66D28">
        <w:rPr>
          <w:color w:val="000000"/>
          <w:sz w:val="24"/>
          <w:szCs w:val="24"/>
        </w:rPr>
        <w:br w:type="page"/>
      </w:r>
    </w:p>
    <w:p w14:paraId="2DAA3D74" w14:textId="77777777" w:rsidR="006A6DF2" w:rsidRPr="00E66D28" w:rsidRDefault="006A6DF2" w:rsidP="006A6DF2">
      <w:pPr>
        <w:tabs>
          <w:tab w:val="left" w:pos="1262"/>
        </w:tabs>
        <w:rPr>
          <w:b/>
          <w:sz w:val="24"/>
          <w:szCs w:val="24"/>
          <w:lang w:val="en-US"/>
        </w:rPr>
        <w:sectPr w:rsidR="006A6DF2" w:rsidRPr="00E66D28" w:rsidSect="00821C85">
          <w:headerReference w:type="even" r:id="rId23"/>
          <w:footerReference w:type="default" r:id="rId24"/>
          <w:headerReference w:type="first" r:id="rId25"/>
          <w:pgSz w:w="11906" w:h="16838" w:code="9"/>
          <w:pgMar w:top="851" w:right="567" w:bottom="851" w:left="1134" w:header="709" w:footer="420" w:gutter="0"/>
          <w:cols w:space="720"/>
          <w:docGrid w:linePitch="272"/>
        </w:sectPr>
      </w:pPr>
    </w:p>
    <w:p w14:paraId="7704546B" w14:textId="77777777" w:rsidR="006A6DF2" w:rsidRPr="00E66D28" w:rsidRDefault="006A6DF2" w:rsidP="006A6DF2">
      <w:pPr>
        <w:pBdr>
          <w:top w:val="nil"/>
          <w:left w:val="nil"/>
          <w:bottom w:val="nil"/>
          <w:right w:val="nil"/>
          <w:between w:val="nil"/>
        </w:pBdr>
        <w:ind w:left="12333"/>
        <w:outlineLvl w:val="0"/>
        <w:rPr>
          <w:b/>
          <w:sz w:val="24"/>
          <w:szCs w:val="24"/>
        </w:rPr>
      </w:pPr>
      <w:r w:rsidRPr="00E66D28">
        <w:rPr>
          <w:b/>
          <w:sz w:val="24"/>
          <w:szCs w:val="24"/>
        </w:rPr>
        <w:lastRenderedPageBreak/>
        <w:t>Приложение 9</w:t>
      </w:r>
    </w:p>
    <w:p w14:paraId="7C277F6F" w14:textId="77777777" w:rsidR="006A6DF2" w:rsidRPr="00E66D28" w:rsidRDefault="006A6DF2" w:rsidP="006A6DF2">
      <w:pPr>
        <w:ind w:left="12333"/>
        <w:jc w:val="both"/>
        <w:rPr>
          <w:color w:val="000000"/>
          <w:sz w:val="24"/>
          <w:szCs w:val="24"/>
        </w:rPr>
      </w:pPr>
      <w:r w:rsidRPr="00E66D28">
        <w:rPr>
          <w:color w:val="000000"/>
          <w:sz w:val="24"/>
          <w:szCs w:val="24"/>
        </w:rPr>
        <w:t>к аукционным документам</w:t>
      </w:r>
    </w:p>
    <w:p w14:paraId="1250BB31" w14:textId="77777777" w:rsidR="006A6DF2" w:rsidRPr="00E66D28" w:rsidRDefault="006A6DF2" w:rsidP="006A6DF2">
      <w:pPr>
        <w:ind w:left="10490"/>
        <w:jc w:val="both"/>
        <w:rPr>
          <w:color w:val="000000"/>
          <w:sz w:val="24"/>
          <w:szCs w:val="24"/>
        </w:rPr>
      </w:pPr>
    </w:p>
    <w:p w14:paraId="3E29EFA3" w14:textId="77777777" w:rsidR="006A6DF2" w:rsidRPr="00E66D28" w:rsidRDefault="006A6DF2" w:rsidP="006A6DF2">
      <w:pPr>
        <w:jc w:val="center"/>
        <w:rPr>
          <w:color w:val="000000"/>
          <w:sz w:val="24"/>
          <w:szCs w:val="24"/>
        </w:rPr>
      </w:pPr>
      <w:r w:rsidRPr="00E66D28">
        <w:rPr>
          <w:b/>
          <w:color w:val="000000"/>
          <w:sz w:val="24"/>
          <w:szCs w:val="24"/>
        </w:rPr>
        <w:t xml:space="preserve">СПЕЦИФИКАЦИЯ </w:t>
      </w:r>
    </w:p>
    <w:p w14:paraId="69DB19D4" w14:textId="77777777" w:rsidR="006A6DF2" w:rsidRPr="00E66D28" w:rsidRDefault="006A6DF2" w:rsidP="006A6DF2">
      <w:pPr>
        <w:jc w:val="center"/>
        <w:rPr>
          <w:color w:val="000000"/>
          <w:sz w:val="24"/>
          <w:szCs w:val="24"/>
        </w:rPr>
      </w:pPr>
      <w:r w:rsidRPr="00E66D28">
        <w:rPr>
          <w:color w:val="000000"/>
          <w:sz w:val="24"/>
          <w:szCs w:val="24"/>
        </w:rPr>
        <w:t>Номер процедуры: _____________    лот №___________</w:t>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r>
      <w:r w:rsidRPr="00E66D28">
        <w:rPr>
          <w:color w:val="000000"/>
          <w:sz w:val="24"/>
          <w:szCs w:val="24"/>
        </w:rPr>
        <w:tab/>
        <w:t>Стр._____ из ______</w:t>
      </w:r>
    </w:p>
    <w:p w14:paraId="157ABD26" w14:textId="77777777" w:rsidR="006A6DF2" w:rsidRPr="00E66D28" w:rsidRDefault="006A6DF2" w:rsidP="006A6DF2">
      <w:pPr>
        <w:tabs>
          <w:tab w:val="left" w:pos="7371"/>
        </w:tabs>
        <w:rPr>
          <w:color w:val="000000"/>
          <w:sz w:val="24"/>
          <w:szCs w:val="24"/>
        </w:rPr>
      </w:pPr>
    </w:p>
    <w:tbl>
      <w:tblPr>
        <w:tblW w:w="16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893"/>
        <w:gridCol w:w="980"/>
        <w:gridCol w:w="1033"/>
        <w:gridCol w:w="1276"/>
        <w:gridCol w:w="1140"/>
        <w:gridCol w:w="1080"/>
        <w:gridCol w:w="1124"/>
        <w:gridCol w:w="1134"/>
        <w:gridCol w:w="1134"/>
        <w:gridCol w:w="993"/>
        <w:gridCol w:w="1134"/>
        <w:gridCol w:w="1275"/>
        <w:gridCol w:w="1275"/>
      </w:tblGrid>
      <w:tr w:rsidR="006A6DF2" w:rsidRPr="00E66D28" w14:paraId="3C11784F" w14:textId="77777777" w:rsidTr="006A6DF2">
        <w:trPr>
          <w:trHeight w:val="2040"/>
        </w:trPr>
        <w:tc>
          <w:tcPr>
            <w:tcW w:w="654" w:type="dxa"/>
            <w:vMerge w:val="restart"/>
            <w:tcBorders>
              <w:top w:val="single" w:sz="4" w:space="0" w:color="000000"/>
              <w:left w:val="single" w:sz="4" w:space="0" w:color="000000"/>
              <w:bottom w:val="single" w:sz="4" w:space="0" w:color="000000"/>
              <w:right w:val="single" w:sz="4" w:space="0" w:color="000000"/>
            </w:tcBorders>
            <w:vAlign w:val="center"/>
            <w:hideMark/>
          </w:tcPr>
          <w:p w14:paraId="20B71A32" w14:textId="77777777" w:rsidR="006A6DF2" w:rsidRPr="000753EF" w:rsidRDefault="006A6DF2" w:rsidP="006A6DF2">
            <w:pPr>
              <w:jc w:val="center"/>
              <w:rPr>
                <w:color w:val="000000"/>
                <w:sz w:val="16"/>
                <w:szCs w:val="16"/>
              </w:rPr>
            </w:pPr>
            <w:r w:rsidRPr="000753EF">
              <w:rPr>
                <w:color w:val="000000"/>
                <w:sz w:val="16"/>
                <w:szCs w:val="16"/>
              </w:rPr>
              <w:t>№ позиции согласно</w:t>
            </w:r>
          </w:p>
          <w:p w14:paraId="2B74BD44" w14:textId="77777777" w:rsidR="006A6DF2" w:rsidRPr="000753EF" w:rsidRDefault="006A6DF2" w:rsidP="006A6DF2">
            <w:pPr>
              <w:jc w:val="center"/>
              <w:rPr>
                <w:color w:val="000000"/>
                <w:sz w:val="24"/>
                <w:szCs w:val="24"/>
              </w:rPr>
            </w:pPr>
            <w:r w:rsidRPr="000753EF">
              <w:rPr>
                <w:color w:val="000000"/>
                <w:sz w:val="16"/>
                <w:szCs w:val="16"/>
              </w:rPr>
              <w:t>заявке на закупку</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hideMark/>
          </w:tcPr>
          <w:p w14:paraId="388DB005" w14:textId="77777777" w:rsidR="006A6DF2" w:rsidRPr="000753EF" w:rsidRDefault="006A6DF2" w:rsidP="006A6DF2">
            <w:pPr>
              <w:keepNext/>
              <w:pBdr>
                <w:top w:val="nil"/>
                <w:left w:val="nil"/>
                <w:bottom w:val="nil"/>
                <w:right w:val="nil"/>
                <w:between w:val="nil"/>
              </w:pBdr>
              <w:ind w:left="-106" w:right="-28"/>
              <w:jc w:val="center"/>
              <w:rPr>
                <w:b/>
                <w:color w:val="000000"/>
                <w:sz w:val="16"/>
                <w:szCs w:val="16"/>
              </w:rPr>
            </w:pPr>
            <w:r w:rsidRPr="000753EF">
              <w:rPr>
                <w:b/>
                <w:color w:val="000000"/>
                <w:sz w:val="16"/>
                <w:szCs w:val="16"/>
              </w:rPr>
              <w:t>Наименование товара, предлагаемого участником.</w:t>
            </w:r>
          </w:p>
          <w:p w14:paraId="2EA6933F" w14:textId="77777777" w:rsidR="006A6DF2" w:rsidRPr="000753EF" w:rsidRDefault="006A6DF2" w:rsidP="006A6DF2">
            <w:pPr>
              <w:keepNext/>
              <w:pBdr>
                <w:top w:val="nil"/>
                <w:left w:val="nil"/>
                <w:bottom w:val="nil"/>
                <w:right w:val="nil"/>
                <w:between w:val="nil"/>
              </w:pBdr>
              <w:ind w:left="-106" w:right="-28"/>
              <w:jc w:val="center"/>
              <w:rPr>
                <w:b/>
                <w:color w:val="000000"/>
                <w:sz w:val="16"/>
                <w:szCs w:val="16"/>
              </w:rPr>
            </w:pPr>
          </w:p>
          <w:p w14:paraId="476BB326" w14:textId="77777777" w:rsidR="006A6DF2" w:rsidRPr="000753EF" w:rsidRDefault="006A6DF2" w:rsidP="006A6DF2">
            <w:pPr>
              <w:keepNext/>
              <w:pBdr>
                <w:top w:val="nil"/>
                <w:left w:val="nil"/>
                <w:bottom w:val="nil"/>
                <w:right w:val="nil"/>
                <w:between w:val="nil"/>
              </w:pBdr>
              <w:ind w:left="-106" w:right="-28"/>
              <w:jc w:val="center"/>
              <w:rPr>
                <w:b/>
                <w:color w:val="000000"/>
                <w:sz w:val="16"/>
                <w:szCs w:val="16"/>
              </w:rPr>
            </w:pPr>
            <w:r w:rsidRPr="000753EF">
              <w:rPr>
                <w:b/>
                <w:color w:val="000000"/>
                <w:sz w:val="16"/>
                <w:szCs w:val="16"/>
              </w:rPr>
              <w:t>Наименование товара, относящегося к  медицинским изделиям указываются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09C49BCA" w14:textId="77777777" w:rsidR="006A6DF2" w:rsidRPr="000753EF" w:rsidRDefault="006A6DF2" w:rsidP="006A6DF2">
            <w:pPr>
              <w:rPr>
                <w:sz w:val="24"/>
                <w:szCs w:val="24"/>
              </w:rPr>
            </w:pPr>
            <w:r w:rsidRPr="000753EF">
              <w:rPr>
                <w:b/>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r w:rsidRPr="000753EF">
              <w:rPr>
                <w:sz w:val="24"/>
                <w:szCs w:val="24"/>
              </w:rPr>
              <w:t xml:space="preserve"> </w:t>
            </w:r>
            <w:r w:rsidRPr="000753EF">
              <w:rPr>
                <w:b/>
                <w:sz w:val="16"/>
                <w:szCs w:val="16"/>
              </w:rPr>
              <w:t>или договору на проведение комплекса предварительных технических работ</w:t>
            </w:r>
          </w:p>
          <w:p w14:paraId="569945D6" w14:textId="77777777" w:rsidR="006A6DF2" w:rsidRPr="000753EF" w:rsidRDefault="006A6DF2" w:rsidP="006A6DF2">
            <w:pPr>
              <w:keepNext/>
              <w:pBdr>
                <w:top w:val="nil"/>
                <w:left w:val="nil"/>
                <w:bottom w:val="nil"/>
                <w:right w:val="nil"/>
                <w:between w:val="nil"/>
              </w:pBdr>
              <w:ind w:left="-106" w:right="-28"/>
              <w:jc w:val="center"/>
              <w:rPr>
                <w:b/>
                <w:color w:val="000000"/>
                <w:sz w:val="16"/>
                <w:szCs w:val="16"/>
              </w:rPr>
            </w:pPr>
          </w:p>
          <w:p w14:paraId="5118F816" w14:textId="77777777" w:rsidR="006A6DF2" w:rsidRPr="000753EF" w:rsidRDefault="006A6DF2" w:rsidP="006A6DF2">
            <w:pPr>
              <w:keepNext/>
              <w:pBdr>
                <w:top w:val="nil"/>
                <w:left w:val="nil"/>
                <w:bottom w:val="nil"/>
                <w:right w:val="nil"/>
                <w:between w:val="nil"/>
              </w:pBdr>
              <w:ind w:left="-106" w:right="-28"/>
              <w:jc w:val="center"/>
              <w:rPr>
                <w:b/>
                <w:color w:val="000000"/>
                <w:sz w:val="16"/>
                <w:szCs w:val="16"/>
              </w:rPr>
            </w:pPr>
          </w:p>
        </w:tc>
        <w:tc>
          <w:tcPr>
            <w:tcW w:w="980" w:type="dxa"/>
            <w:vMerge w:val="restart"/>
            <w:tcBorders>
              <w:top w:val="single" w:sz="4" w:space="0" w:color="000000"/>
              <w:left w:val="single" w:sz="4" w:space="0" w:color="000000"/>
              <w:bottom w:val="single" w:sz="4" w:space="0" w:color="000000"/>
              <w:right w:val="single" w:sz="4" w:space="0" w:color="000000"/>
            </w:tcBorders>
            <w:vAlign w:val="center"/>
            <w:hideMark/>
          </w:tcPr>
          <w:p w14:paraId="45F2398F" w14:textId="77777777" w:rsidR="006A6DF2" w:rsidRPr="000753EF" w:rsidRDefault="006A6DF2" w:rsidP="006A6DF2">
            <w:pPr>
              <w:keepNext/>
              <w:jc w:val="center"/>
              <w:rPr>
                <w:color w:val="000000"/>
                <w:sz w:val="16"/>
                <w:szCs w:val="16"/>
              </w:rPr>
            </w:pPr>
            <w:r w:rsidRPr="000753EF">
              <w:rPr>
                <w:color w:val="000000"/>
                <w:sz w:val="16"/>
                <w:szCs w:val="16"/>
              </w:rPr>
              <w:t>Каталожный номер</w:t>
            </w:r>
          </w:p>
        </w:tc>
        <w:tc>
          <w:tcPr>
            <w:tcW w:w="1033" w:type="dxa"/>
            <w:vMerge w:val="restart"/>
            <w:tcBorders>
              <w:top w:val="single" w:sz="4" w:space="0" w:color="000000"/>
              <w:left w:val="single" w:sz="4" w:space="0" w:color="000000"/>
              <w:right w:val="single" w:sz="4" w:space="0" w:color="000000"/>
            </w:tcBorders>
            <w:vAlign w:val="center"/>
          </w:tcPr>
          <w:p w14:paraId="78970D6B" w14:textId="77777777" w:rsidR="006A6DF2" w:rsidRPr="000753EF" w:rsidRDefault="006A6DF2" w:rsidP="006A6DF2">
            <w:pPr>
              <w:ind w:left="-107" w:right="-99"/>
              <w:jc w:val="center"/>
              <w:rPr>
                <w:color w:val="000000"/>
                <w:sz w:val="16"/>
                <w:szCs w:val="16"/>
              </w:rPr>
            </w:pPr>
            <w:r w:rsidRPr="000753EF">
              <w:rPr>
                <w:color w:val="000000"/>
                <w:sz w:val="16"/>
                <w:szCs w:val="16"/>
              </w:rPr>
              <w:t>Номер регистрационного удостоверения и срок его действия для медицинских изделий</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14:paraId="55EAC658" w14:textId="77777777" w:rsidR="006A6DF2" w:rsidRPr="000753EF" w:rsidRDefault="006A6DF2" w:rsidP="006A6DF2">
            <w:pPr>
              <w:ind w:left="-107" w:right="-99"/>
              <w:jc w:val="center"/>
              <w:rPr>
                <w:color w:val="000000"/>
                <w:sz w:val="16"/>
                <w:szCs w:val="16"/>
              </w:rPr>
            </w:pPr>
            <w:r w:rsidRPr="000753EF">
              <w:rPr>
                <w:color w:val="000000"/>
                <w:sz w:val="16"/>
                <w:szCs w:val="16"/>
              </w:rPr>
              <w:t xml:space="preserve">Наименование и географическое указание, производителя (изготовителя) товара. </w:t>
            </w:r>
          </w:p>
          <w:p w14:paraId="2AC7FD34" w14:textId="77777777" w:rsidR="006A6DF2" w:rsidRPr="000753EF" w:rsidRDefault="006A6DF2" w:rsidP="006A6DF2">
            <w:pPr>
              <w:ind w:left="-107" w:right="-99"/>
              <w:jc w:val="center"/>
              <w:rPr>
                <w:color w:val="000000"/>
                <w:sz w:val="16"/>
                <w:szCs w:val="16"/>
              </w:rPr>
            </w:pPr>
          </w:p>
          <w:p w14:paraId="5549888F" w14:textId="77777777" w:rsidR="006A6DF2" w:rsidRPr="000753EF" w:rsidRDefault="006A6DF2" w:rsidP="006A6DF2">
            <w:pPr>
              <w:keepNext/>
              <w:jc w:val="center"/>
              <w:rPr>
                <w:color w:val="000000"/>
                <w:sz w:val="16"/>
                <w:szCs w:val="16"/>
              </w:rPr>
            </w:pPr>
            <w:r w:rsidRPr="000753EF">
              <w:rPr>
                <w:color w:val="000000"/>
                <w:sz w:val="16"/>
                <w:szCs w:val="16"/>
              </w:rPr>
              <w:t>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указанному в регистрационном удостоверении</w:t>
            </w:r>
            <w:r w:rsidRPr="000753EF">
              <w:rPr>
                <w:sz w:val="16"/>
                <w:szCs w:val="16"/>
              </w:rPr>
              <w:t xml:space="preserve"> </w:t>
            </w:r>
            <w:r w:rsidRPr="000753EF">
              <w:rPr>
                <w:color w:val="000000"/>
                <w:sz w:val="16"/>
                <w:szCs w:val="16"/>
              </w:rPr>
              <w:t>или сведениям из государственного реестра медицинской техники и изделий медицинского назначения Республики Беларусь</w:t>
            </w:r>
          </w:p>
          <w:p w14:paraId="0108B988" w14:textId="77777777" w:rsidR="006A6DF2" w:rsidRPr="000753EF" w:rsidRDefault="006A6DF2" w:rsidP="006A6DF2">
            <w:pPr>
              <w:keepNext/>
              <w:jc w:val="center"/>
              <w:rPr>
                <w:color w:val="000000"/>
                <w:sz w:val="16"/>
                <w:szCs w:val="16"/>
              </w:rPr>
            </w:pPr>
            <w:r w:rsidRPr="000753EF">
              <w:rPr>
                <w:b/>
                <w:sz w:val="16"/>
                <w:szCs w:val="16"/>
              </w:rPr>
              <w:t xml:space="preserve">(в регистрационном удостоверении, выданному в рамках </w:t>
            </w:r>
            <w:r w:rsidRPr="000753EF">
              <w:rPr>
                <w:b/>
                <w:sz w:val="16"/>
                <w:szCs w:val="16"/>
              </w:rPr>
              <w:lastRenderedPageBreak/>
              <w:t>ЕАЭС или сведениям из единого реестра медицинских изделий, зарегистрированных в рамках ЕАЭС) или договору на проведение комплекса предварительных технических работ</w:t>
            </w:r>
          </w:p>
        </w:tc>
        <w:tc>
          <w:tcPr>
            <w:tcW w:w="1140" w:type="dxa"/>
            <w:vMerge w:val="restart"/>
            <w:tcBorders>
              <w:top w:val="single" w:sz="4" w:space="0" w:color="000000"/>
              <w:left w:val="single" w:sz="4" w:space="0" w:color="000000"/>
              <w:bottom w:val="single" w:sz="4" w:space="0" w:color="000000"/>
              <w:right w:val="single" w:sz="4" w:space="0" w:color="000000"/>
            </w:tcBorders>
            <w:vAlign w:val="center"/>
            <w:hideMark/>
          </w:tcPr>
          <w:p w14:paraId="46C2593E" w14:textId="77777777" w:rsidR="006A6DF2" w:rsidRPr="00E66D28" w:rsidRDefault="006A6DF2" w:rsidP="006A6DF2">
            <w:pPr>
              <w:ind w:left="-108" w:right="-108"/>
              <w:jc w:val="center"/>
              <w:rPr>
                <w:color w:val="000000"/>
                <w:sz w:val="16"/>
                <w:szCs w:val="16"/>
              </w:rPr>
            </w:pPr>
            <w:r w:rsidRPr="00E66D28">
              <w:rPr>
                <w:color w:val="000000"/>
                <w:sz w:val="16"/>
                <w:szCs w:val="16"/>
              </w:rPr>
              <w:lastRenderedPageBreak/>
              <w:t>Предлагаемое кол-во</w:t>
            </w:r>
          </w:p>
          <w:p w14:paraId="28E67A44" w14:textId="77777777" w:rsidR="006A6DF2" w:rsidRPr="00E66D28" w:rsidRDefault="006A6DF2" w:rsidP="006A6DF2">
            <w:pPr>
              <w:tabs>
                <w:tab w:val="left" w:pos="1114"/>
              </w:tabs>
              <w:ind w:left="-61" w:firstLine="61"/>
              <w:jc w:val="center"/>
              <w:rPr>
                <w:color w:val="000000"/>
                <w:sz w:val="24"/>
                <w:szCs w:val="24"/>
              </w:rPr>
            </w:pPr>
            <w:r w:rsidRPr="00E66D28">
              <w:rPr>
                <w:color w:val="000000"/>
                <w:sz w:val="16"/>
                <w:szCs w:val="16"/>
              </w:rPr>
              <w:t>шт/ кор./упак</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2CED405F" w14:textId="77777777" w:rsidR="006A6DF2" w:rsidRPr="00E66D28" w:rsidRDefault="006A6DF2" w:rsidP="006A6DF2">
            <w:pPr>
              <w:ind w:right="-37"/>
              <w:jc w:val="center"/>
              <w:rPr>
                <w:color w:val="000000"/>
                <w:sz w:val="16"/>
                <w:szCs w:val="16"/>
              </w:rPr>
            </w:pPr>
            <w:r w:rsidRPr="00E66D28">
              <w:rPr>
                <w:color w:val="000000"/>
                <w:sz w:val="16"/>
                <w:szCs w:val="16"/>
              </w:rPr>
              <w:t>Предлагаемое кол-во товара (штук, флаконов) содержащихся в кор./упак.</w:t>
            </w:r>
          </w:p>
          <w:p w14:paraId="24CB42CC" w14:textId="77777777" w:rsidR="006A6DF2" w:rsidRPr="00E66D28" w:rsidRDefault="006A6DF2" w:rsidP="006A6DF2">
            <w:pPr>
              <w:ind w:right="-37"/>
              <w:jc w:val="center"/>
              <w:rPr>
                <w:color w:val="000000"/>
                <w:sz w:val="16"/>
                <w:szCs w:val="16"/>
              </w:rPr>
            </w:pPr>
          </w:p>
          <w:p w14:paraId="24CE4E20" w14:textId="77777777" w:rsidR="006A6DF2" w:rsidRPr="00E66D28" w:rsidRDefault="006A6DF2" w:rsidP="006A6DF2">
            <w:pPr>
              <w:ind w:right="-43"/>
              <w:jc w:val="center"/>
              <w:rPr>
                <w:color w:val="000000"/>
                <w:sz w:val="16"/>
                <w:szCs w:val="16"/>
              </w:rPr>
            </w:pPr>
            <w:r w:rsidRPr="00E66D28">
              <w:rPr>
                <w:color w:val="000000"/>
                <w:sz w:val="16"/>
                <w:szCs w:val="16"/>
              </w:rPr>
              <w:t>(для изделий)</w:t>
            </w:r>
          </w:p>
        </w:tc>
        <w:tc>
          <w:tcPr>
            <w:tcW w:w="1124" w:type="dxa"/>
            <w:tcBorders>
              <w:top w:val="single" w:sz="4" w:space="0" w:color="000000"/>
              <w:left w:val="single" w:sz="4" w:space="0" w:color="000000"/>
              <w:bottom w:val="single" w:sz="4" w:space="0" w:color="000000"/>
              <w:right w:val="single" w:sz="4" w:space="0" w:color="000000"/>
            </w:tcBorders>
            <w:vAlign w:val="center"/>
          </w:tcPr>
          <w:p w14:paraId="1997D614" w14:textId="77777777" w:rsidR="006A6DF2" w:rsidRPr="00E66D28" w:rsidRDefault="006A6DF2" w:rsidP="006A6DF2">
            <w:pPr>
              <w:ind w:left="-108" w:right="-108"/>
              <w:jc w:val="center"/>
              <w:rPr>
                <w:color w:val="000000"/>
                <w:sz w:val="16"/>
                <w:szCs w:val="16"/>
              </w:rPr>
            </w:pPr>
          </w:p>
          <w:p w14:paraId="70FC766F" w14:textId="77777777" w:rsidR="006A6DF2" w:rsidRPr="00E66D28" w:rsidRDefault="006A6DF2" w:rsidP="006A6DF2">
            <w:pPr>
              <w:ind w:left="-108" w:right="-108"/>
              <w:jc w:val="center"/>
              <w:rPr>
                <w:color w:val="000000"/>
                <w:sz w:val="16"/>
                <w:szCs w:val="16"/>
              </w:rPr>
            </w:pPr>
            <w:r w:rsidRPr="00E66D28">
              <w:rPr>
                <w:b/>
                <w:color w:val="000000"/>
                <w:sz w:val="16"/>
                <w:szCs w:val="16"/>
              </w:rPr>
              <w:t>Для</w:t>
            </w:r>
          </w:p>
          <w:p w14:paraId="205870DE" w14:textId="77777777" w:rsidR="006A6DF2" w:rsidRPr="00E66D28" w:rsidRDefault="006A6DF2" w:rsidP="006A6DF2">
            <w:pPr>
              <w:ind w:left="-108" w:right="-108"/>
              <w:jc w:val="center"/>
              <w:rPr>
                <w:color w:val="000000"/>
                <w:sz w:val="16"/>
                <w:szCs w:val="16"/>
              </w:rPr>
            </w:pPr>
            <w:r w:rsidRPr="00E66D28">
              <w:rPr>
                <w:b/>
                <w:color w:val="000000"/>
                <w:sz w:val="16"/>
                <w:szCs w:val="16"/>
              </w:rPr>
              <w:t>Резидентов РБ:</w:t>
            </w:r>
          </w:p>
          <w:p w14:paraId="7BEEC7E4" w14:textId="77777777" w:rsidR="006A6DF2" w:rsidRPr="00E66D28" w:rsidRDefault="006A6DF2" w:rsidP="006A6DF2">
            <w:pPr>
              <w:ind w:left="-108" w:right="-108"/>
              <w:jc w:val="center"/>
              <w:rPr>
                <w:color w:val="000000"/>
                <w:sz w:val="16"/>
                <w:szCs w:val="16"/>
              </w:rPr>
            </w:pPr>
            <w:r w:rsidRPr="00E66D28">
              <w:rPr>
                <w:b/>
                <w:color w:val="000000"/>
                <w:sz w:val="16"/>
                <w:szCs w:val="16"/>
              </w:rPr>
              <w:t xml:space="preserve"> (заполняется только резидентами РБ на товар относящийся к медицинским изделиям, за исключением </w:t>
            </w:r>
          </w:p>
          <w:p w14:paraId="12776E77" w14:textId="77777777" w:rsidR="006A6DF2" w:rsidRPr="00E66D28" w:rsidRDefault="006A6DF2" w:rsidP="006A6DF2">
            <w:pPr>
              <w:ind w:left="-108" w:right="-108"/>
              <w:jc w:val="center"/>
              <w:rPr>
                <w:color w:val="000000"/>
                <w:sz w:val="16"/>
                <w:szCs w:val="16"/>
              </w:rPr>
            </w:pPr>
            <w:r w:rsidRPr="00E66D28">
              <w:rPr>
                <w:b/>
                <w:color w:val="000000"/>
                <w:sz w:val="16"/>
                <w:szCs w:val="16"/>
              </w:rPr>
              <w:t>производителей)</w:t>
            </w:r>
          </w:p>
          <w:p w14:paraId="0AD58FCB" w14:textId="77777777" w:rsidR="006A6DF2" w:rsidRPr="00E66D28" w:rsidRDefault="006A6DF2" w:rsidP="006A6DF2">
            <w:pPr>
              <w:ind w:left="-108" w:right="-108"/>
              <w:jc w:val="center"/>
              <w:rPr>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DFA19F1" w14:textId="77777777" w:rsidR="006A6DF2" w:rsidRPr="00E66D28" w:rsidRDefault="006A6DF2" w:rsidP="006A6DF2">
            <w:pPr>
              <w:ind w:left="-108" w:right="-108"/>
              <w:jc w:val="center"/>
              <w:rPr>
                <w:b/>
                <w:color w:val="000000"/>
                <w:sz w:val="16"/>
                <w:szCs w:val="16"/>
              </w:rPr>
            </w:pPr>
          </w:p>
          <w:p w14:paraId="3EC1F90F" w14:textId="77777777" w:rsidR="006A6DF2" w:rsidRPr="00E66D28" w:rsidRDefault="006A6DF2" w:rsidP="006A6DF2">
            <w:pPr>
              <w:ind w:left="-108" w:right="-108"/>
              <w:jc w:val="center"/>
              <w:rPr>
                <w:b/>
                <w:color w:val="000000"/>
                <w:sz w:val="16"/>
                <w:szCs w:val="16"/>
              </w:rPr>
            </w:pPr>
          </w:p>
          <w:p w14:paraId="685CEF63" w14:textId="77777777" w:rsidR="00ED74EF" w:rsidRPr="003F4237" w:rsidRDefault="00ED74EF" w:rsidP="00ED74EF">
            <w:pPr>
              <w:ind w:left="-108" w:right="-108"/>
              <w:jc w:val="center"/>
              <w:rPr>
                <w:b/>
                <w:color w:val="000000"/>
                <w:sz w:val="16"/>
                <w:szCs w:val="16"/>
              </w:rPr>
            </w:pPr>
            <w:r w:rsidRPr="003F4237">
              <w:rPr>
                <w:b/>
                <w:color w:val="000000"/>
                <w:sz w:val="16"/>
                <w:szCs w:val="16"/>
              </w:rPr>
              <w:t>Размер примененной оптовой надбавки,</w:t>
            </w:r>
          </w:p>
          <w:p w14:paraId="5058861A" w14:textId="77777777" w:rsidR="00ED74EF" w:rsidRPr="003F4237" w:rsidRDefault="00ED74EF" w:rsidP="00ED74EF">
            <w:pPr>
              <w:ind w:left="-108" w:right="-108"/>
              <w:jc w:val="center"/>
              <w:rPr>
                <w:b/>
                <w:color w:val="000000"/>
                <w:sz w:val="16"/>
                <w:szCs w:val="16"/>
              </w:rPr>
            </w:pPr>
            <w:r w:rsidRPr="003F4237">
              <w:rPr>
                <w:b/>
                <w:color w:val="000000"/>
                <w:sz w:val="16"/>
                <w:szCs w:val="16"/>
              </w:rPr>
              <w:t>%</w:t>
            </w:r>
          </w:p>
          <w:p w14:paraId="6F1D64D1" w14:textId="77777777" w:rsidR="00ED74EF" w:rsidRPr="003F4237" w:rsidRDefault="00ED74EF" w:rsidP="00ED74EF">
            <w:pPr>
              <w:ind w:left="-108" w:right="-108"/>
              <w:jc w:val="center"/>
              <w:rPr>
                <w:b/>
                <w:color w:val="000000"/>
                <w:sz w:val="16"/>
                <w:szCs w:val="16"/>
              </w:rPr>
            </w:pPr>
            <w:r w:rsidRPr="003F4237">
              <w:rPr>
                <w:b/>
                <w:color w:val="000000"/>
                <w:sz w:val="16"/>
                <w:szCs w:val="16"/>
              </w:rPr>
              <w:t>(не более 50 % от предельно допустимой, заполняется только резидентами РБ, за исключением</w:t>
            </w:r>
          </w:p>
          <w:p w14:paraId="55B189CE" w14:textId="77777777" w:rsidR="00ED74EF" w:rsidRDefault="00ED74EF" w:rsidP="00ED74EF">
            <w:pPr>
              <w:ind w:left="-108" w:right="-108"/>
              <w:jc w:val="center"/>
              <w:rPr>
                <w:b/>
                <w:color w:val="000000"/>
                <w:sz w:val="16"/>
                <w:szCs w:val="16"/>
              </w:rPr>
            </w:pPr>
            <w:r w:rsidRPr="003F4237">
              <w:rPr>
                <w:b/>
                <w:color w:val="000000"/>
                <w:sz w:val="16"/>
                <w:szCs w:val="16"/>
              </w:rPr>
              <w:t>производителей)</w:t>
            </w:r>
          </w:p>
          <w:p w14:paraId="170082A0" w14:textId="77777777" w:rsidR="00ED74EF" w:rsidRDefault="00ED74EF" w:rsidP="00ED74EF">
            <w:pPr>
              <w:ind w:left="-108" w:right="-108"/>
              <w:jc w:val="center"/>
              <w:rPr>
                <w:b/>
                <w:color w:val="000000"/>
                <w:sz w:val="16"/>
                <w:szCs w:val="16"/>
              </w:rPr>
            </w:pPr>
          </w:p>
          <w:p w14:paraId="099FDEFD" w14:textId="77777777" w:rsidR="00ED74EF" w:rsidRPr="00E85F99" w:rsidRDefault="00ED74EF" w:rsidP="00ED74EF">
            <w:pPr>
              <w:ind w:left="-108" w:right="-108"/>
              <w:jc w:val="center"/>
              <w:rPr>
                <w:i/>
                <w:color w:val="000000"/>
                <w:sz w:val="16"/>
                <w:szCs w:val="16"/>
              </w:rPr>
            </w:pPr>
            <w:r w:rsidRPr="00E85F99">
              <w:rPr>
                <w:b/>
                <w:i/>
                <w:color w:val="000000"/>
                <w:sz w:val="16"/>
                <w:szCs w:val="16"/>
              </w:rPr>
              <w:t>точность 4 знака</w:t>
            </w:r>
          </w:p>
          <w:p w14:paraId="686EA9F1" w14:textId="77777777" w:rsidR="006A6DF2" w:rsidRPr="00E66D28" w:rsidRDefault="006A6DF2" w:rsidP="006A6DF2">
            <w:pPr>
              <w:ind w:left="-108" w:right="-108"/>
              <w:jc w:val="center"/>
              <w:rPr>
                <w:color w:val="000000"/>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87A67DA" w14:textId="77777777" w:rsidR="006A6DF2" w:rsidRPr="00E66D28" w:rsidRDefault="006A6DF2" w:rsidP="006A6DF2">
            <w:pPr>
              <w:ind w:left="-108" w:right="-108"/>
              <w:jc w:val="center"/>
              <w:rPr>
                <w:color w:val="000000"/>
                <w:sz w:val="16"/>
                <w:szCs w:val="16"/>
              </w:rPr>
            </w:pPr>
            <w:r w:rsidRPr="00E66D28">
              <w:rPr>
                <w:color w:val="000000"/>
                <w:sz w:val="16"/>
                <w:szCs w:val="16"/>
              </w:rPr>
              <w:t xml:space="preserve">Цена </w:t>
            </w:r>
          </w:p>
          <w:p w14:paraId="0AEF0637" w14:textId="77777777" w:rsidR="006A6DF2" w:rsidRPr="00E66D28" w:rsidRDefault="006A6DF2" w:rsidP="006A6DF2">
            <w:pPr>
              <w:ind w:left="-108" w:right="-108"/>
              <w:jc w:val="center"/>
              <w:rPr>
                <w:color w:val="000000"/>
                <w:sz w:val="16"/>
                <w:szCs w:val="16"/>
              </w:rPr>
            </w:pPr>
            <w:r w:rsidRPr="00E66D28">
              <w:rPr>
                <w:b/>
                <w:color w:val="000000"/>
                <w:sz w:val="16"/>
                <w:szCs w:val="16"/>
              </w:rPr>
              <w:t>в валюте договора</w:t>
            </w:r>
          </w:p>
          <w:p w14:paraId="0ECE34BD" w14:textId="77777777" w:rsidR="006A6DF2" w:rsidRPr="00E66D28" w:rsidRDefault="006A6DF2" w:rsidP="006A6DF2">
            <w:pPr>
              <w:ind w:left="-108" w:right="-108"/>
              <w:jc w:val="center"/>
              <w:rPr>
                <w:color w:val="000000"/>
                <w:sz w:val="16"/>
                <w:szCs w:val="16"/>
              </w:rPr>
            </w:pPr>
            <w:r w:rsidRPr="00E66D28">
              <w:rPr>
                <w:color w:val="000000"/>
                <w:sz w:val="16"/>
                <w:szCs w:val="16"/>
              </w:rPr>
              <w:t>за единицу</w:t>
            </w:r>
          </w:p>
          <w:p w14:paraId="17C9F873" w14:textId="77777777" w:rsidR="006A6DF2" w:rsidRPr="00E66D28" w:rsidRDefault="006A6DF2" w:rsidP="006A6DF2">
            <w:pPr>
              <w:ind w:left="-108" w:right="-108"/>
              <w:jc w:val="center"/>
              <w:rPr>
                <w:color w:val="000000"/>
                <w:sz w:val="16"/>
                <w:szCs w:val="16"/>
              </w:rPr>
            </w:pPr>
            <w:r w:rsidRPr="00E66D28">
              <w:rPr>
                <w:b/>
                <w:color w:val="000000"/>
                <w:sz w:val="16"/>
                <w:szCs w:val="16"/>
              </w:rPr>
              <w:t>для  нерезидентов</w:t>
            </w:r>
          </w:p>
          <w:p w14:paraId="3A4D19B0" w14:textId="77777777" w:rsidR="006A6DF2" w:rsidRPr="00E66D28" w:rsidRDefault="006A6DF2" w:rsidP="006A6DF2">
            <w:pPr>
              <w:ind w:left="-108" w:right="-108"/>
              <w:jc w:val="center"/>
              <w:rPr>
                <w:color w:val="000000"/>
                <w:sz w:val="16"/>
                <w:szCs w:val="16"/>
              </w:rPr>
            </w:pPr>
            <w:r w:rsidRPr="00E66D28">
              <w:rPr>
                <w:b/>
                <w:color w:val="000000"/>
                <w:sz w:val="16"/>
                <w:szCs w:val="16"/>
              </w:rPr>
              <w:t>РБ</w:t>
            </w:r>
            <w:r w:rsidRPr="00E66D28">
              <w:rPr>
                <w:color w:val="000000"/>
                <w:sz w:val="16"/>
                <w:szCs w:val="16"/>
              </w:rPr>
              <w:t xml:space="preserve"> - </w:t>
            </w:r>
            <w:r w:rsidRPr="00E66D28">
              <w:rPr>
                <w:b/>
                <w:color w:val="000000"/>
                <w:sz w:val="16"/>
                <w:szCs w:val="16"/>
              </w:rPr>
              <w:t>без  учета таможенных платежей (пошлины,</w:t>
            </w:r>
          </w:p>
          <w:p w14:paraId="3ADF3A79" w14:textId="77777777" w:rsidR="006A6DF2" w:rsidRPr="00E66D28" w:rsidRDefault="006A6DF2" w:rsidP="006A6DF2">
            <w:pPr>
              <w:ind w:left="-108" w:right="-108"/>
              <w:jc w:val="center"/>
              <w:rPr>
                <w:color w:val="000000"/>
                <w:sz w:val="16"/>
                <w:szCs w:val="16"/>
              </w:rPr>
            </w:pPr>
            <w:r w:rsidRPr="00E66D28">
              <w:rPr>
                <w:b/>
                <w:color w:val="000000"/>
                <w:sz w:val="16"/>
                <w:szCs w:val="16"/>
              </w:rPr>
              <w:t xml:space="preserve">сборы) </w:t>
            </w:r>
            <w:r w:rsidRPr="00E66D28">
              <w:rPr>
                <w:color w:val="000000"/>
                <w:sz w:val="16"/>
                <w:szCs w:val="16"/>
              </w:rPr>
              <w:t>на территории РБ</w:t>
            </w:r>
          </w:p>
          <w:p w14:paraId="20D2FD04" w14:textId="77777777" w:rsidR="006A6DF2" w:rsidRPr="00E66D28" w:rsidRDefault="006A6DF2" w:rsidP="006A6DF2">
            <w:pPr>
              <w:ind w:left="-108" w:right="-108"/>
              <w:jc w:val="center"/>
              <w:rPr>
                <w:color w:val="000000"/>
                <w:sz w:val="16"/>
                <w:szCs w:val="16"/>
              </w:rPr>
            </w:pPr>
          </w:p>
          <w:p w14:paraId="594139C0" w14:textId="77777777" w:rsidR="006A6DF2" w:rsidRPr="00E66D28" w:rsidRDefault="006A6DF2" w:rsidP="006A6DF2">
            <w:pPr>
              <w:ind w:left="-108" w:right="-108"/>
              <w:jc w:val="center"/>
              <w:rPr>
                <w:color w:val="000000"/>
                <w:sz w:val="16"/>
                <w:szCs w:val="16"/>
              </w:rPr>
            </w:pPr>
          </w:p>
          <w:p w14:paraId="3651568A" w14:textId="77777777" w:rsidR="006A6DF2" w:rsidRPr="00E66D28" w:rsidRDefault="006A6DF2" w:rsidP="006A6DF2">
            <w:pPr>
              <w:ind w:left="-108" w:right="-108"/>
              <w:jc w:val="center"/>
              <w:rPr>
                <w:color w:val="000000"/>
                <w:sz w:val="16"/>
                <w:szCs w:val="16"/>
              </w:rPr>
            </w:pPr>
          </w:p>
          <w:p w14:paraId="6971B32A" w14:textId="77777777" w:rsidR="006A6DF2" w:rsidRPr="00E66D28" w:rsidRDefault="006A6DF2" w:rsidP="006A6DF2">
            <w:pPr>
              <w:ind w:left="-108" w:right="-108"/>
              <w:jc w:val="center"/>
              <w:rPr>
                <w:color w:val="000000"/>
                <w:sz w:val="16"/>
                <w:szCs w:val="16"/>
              </w:rPr>
            </w:pPr>
            <w:r w:rsidRPr="00E66D28">
              <w:rPr>
                <w:color w:val="000000"/>
                <w:sz w:val="16"/>
                <w:szCs w:val="16"/>
              </w:rPr>
              <w:t xml:space="preserve">Цена </w:t>
            </w:r>
          </w:p>
          <w:p w14:paraId="49F33397" w14:textId="77777777" w:rsidR="006A6DF2" w:rsidRPr="00E66D28" w:rsidRDefault="006A6DF2" w:rsidP="006A6DF2">
            <w:pPr>
              <w:ind w:left="-108" w:right="-108"/>
              <w:jc w:val="center"/>
              <w:rPr>
                <w:color w:val="000000"/>
                <w:sz w:val="16"/>
                <w:szCs w:val="16"/>
              </w:rPr>
            </w:pPr>
            <w:r w:rsidRPr="00E66D28">
              <w:rPr>
                <w:color w:val="000000"/>
                <w:sz w:val="16"/>
                <w:szCs w:val="16"/>
              </w:rPr>
              <w:t>в бел.руб.</w:t>
            </w:r>
          </w:p>
          <w:p w14:paraId="120EFFD3" w14:textId="77777777" w:rsidR="006A6DF2" w:rsidRPr="00E66D28" w:rsidRDefault="006A6DF2" w:rsidP="006A6DF2">
            <w:pPr>
              <w:ind w:left="-108" w:right="-108"/>
              <w:jc w:val="center"/>
              <w:rPr>
                <w:color w:val="000000"/>
                <w:sz w:val="16"/>
                <w:szCs w:val="16"/>
              </w:rPr>
            </w:pPr>
            <w:r w:rsidRPr="00E66D28">
              <w:rPr>
                <w:color w:val="000000"/>
                <w:sz w:val="16"/>
                <w:szCs w:val="16"/>
              </w:rPr>
              <w:t>за единицу</w:t>
            </w:r>
          </w:p>
          <w:p w14:paraId="6478FE91" w14:textId="77777777" w:rsidR="006A6DF2" w:rsidRPr="00E66D28" w:rsidRDefault="006A6DF2" w:rsidP="006A6DF2">
            <w:pPr>
              <w:ind w:left="-108" w:right="-108"/>
              <w:jc w:val="center"/>
              <w:rPr>
                <w:color w:val="000000"/>
                <w:sz w:val="16"/>
                <w:szCs w:val="16"/>
              </w:rPr>
            </w:pPr>
            <w:r w:rsidRPr="00E66D28">
              <w:rPr>
                <w:b/>
                <w:color w:val="000000"/>
                <w:sz w:val="16"/>
                <w:szCs w:val="16"/>
              </w:rPr>
              <w:t>для резидентов РБ  - с учетом таможенных платежей (пошлины,</w:t>
            </w:r>
          </w:p>
          <w:p w14:paraId="10CAF45E" w14:textId="77777777" w:rsidR="006A6DF2" w:rsidRPr="00E66D28" w:rsidRDefault="006A6DF2" w:rsidP="006A6DF2">
            <w:pPr>
              <w:ind w:left="-94" w:right="-80"/>
              <w:jc w:val="center"/>
              <w:rPr>
                <w:b/>
                <w:color w:val="000000"/>
                <w:sz w:val="16"/>
                <w:szCs w:val="16"/>
              </w:rPr>
            </w:pPr>
            <w:r w:rsidRPr="00E66D28">
              <w:rPr>
                <w:b/>
                <w:color w:val="000000"/>
                <w:sz w:val="16"/>
                <w:szCs w:val="16"/>
              </w:rPr>
              <w:t>сборы)</w:t>
            </w:r>
          </w:p>
          <w:p w14:paraId="550D7F02" w14:textId="77777777" w:rsidR="006A6DF2" w:rsidRPr="00E66D28" w:rsidRDefault="006A6DF2" w:rsidP="006A6DF2">
            <w:pPr>
              <w:ind w:left="-94" w:right="-80"/>
              <w:jc w:val="center"/>
              <w:rPr>
                <w:b/>
                <w:color w:val="000000"/>
                <w:sz w:val="16"/>
                <w:szCs w:val="16"/>
              </w:rPr>
            </w:pPr>
          </w:p>
          <w:p w14:paraId="01CE46CC" w14:textId="77777777" w:rsidR="006A6DF2" w:rsidRPr="00E66D28" w:rsidRDefault="006A6DF2" w:rsidP="006A6DF2">
            <w:pPr>
              <w:ind w:left="-94" w:right="-80"/>
              <w:jc w:val="center"/>
              <w:rPr>
                <w:color w:val="000000"/>
                <w:sz w:val="16"/>
                <w:szCs w:val="16"/>
              </w:rPr>
            </w:pPr>
            <w:r w:rsidRPr="00E66D28">
              <w:rPr>
                <w:b/>
                <w:color w:val="000000"/>
                <w:sz w:val="16"/>
                <w:szCs w:val="16"/>
              </w:rPr>
              <w:t>гр8+(гр.8*гр.9)</w:t>
            </w:r>
          </w:p>
        </w:tc>
        <w:tc>
          <w:tcPr>
            <w:tcW w:w="993" w:type="dxa"/>
            <w:vMerge w:val="restart"/>
            <w:tcBorders>
              <w:top w:val="single" w:sz="4" w:space="0" w:color="000000"/>
              <w:left w:val="single" w:sz="4" w:space="0" w:color="000000"/>
              <w:right w:val="single" w:sz="4" w:space="0" w:color="000000"/>
            </w:tcBorders>
            <w:vAlign w:val="center"/>
          </w:tcPr>
          <w:p w14:paraId="617EB622" w14:textId="77777777" w:rsidR="006A6DF2" w:rsidRPr="00E66D28" w:rsidRDefault="006A6DF2" w:rsidP="006A6DF2">
            <w:pPr>
              <w:ind w:right="-108"/>
              <w:rPr>
                <w:color w:val="000000"/>
                <w:sz w:val="16"/>
                <w:szCs w:val="16"/>
              </w:rPr>
            </w:pPr>
            <w:r w:rsidRPr="00E66D28">
              <w:rPr>
                <w:color w:val="000000"/>
                <w:sz w:val="16"/>
                <w:szCs w:val="16"/>
              </w:rPr>
              <w:t>Ставка НДС</w:t>
            </w:r>
          </w:p>
          <w:p w14:paraId="551E0EC5" w14:textId="77777777" w:rsidR="006A6DF2" w:rsidRPr="00E66D28" w:rsidRDefault="006A6DF2" w:rsidP="006A6DF2">
            <w:pPr>
              <w:ind w:right="34"/>
              <w:jc w:val="center"/>
              <w:rPr>
                <w:color w:val="000000"/>
                <w:sz w:val="16"/>
                <w:szCs w:val="16"/>
              </w:rPr>
            </w:pPr>
            <w:r w:rsidRPr="00E66D28">
              <w:rPr>
                <w:b/>
                <w:color w:val="000000"/>
                <w:sz w:val="16"/>
                <w:szCs w:val="16"/>
              </w:rPr>
              <w:t>для резидентов РБ*, %</w:t>
            </w:r>
          </w:p>
        </w:tc>
        <w:tc>
          <w:tcPr>
            <w:tcW w:w="1134" w:type="dxa"/>
            <w:vMerge w:val="restart"/>
            <w:tcBorders>
              <w:top w:val="single" w:sz="4" w:space="0" w:color="000000"/>
              <w:left w:val="single" w:sz="4" w:space="0" w:color="000000"/>
              <w:right w:val="single" w:sz="4" w:space="0" w:color="000000"/>
            </w:tcBorders>
            <w:vAlign w:val="center"/>
          </w:tcPr>
          <w:p w14:paraId="7D2972EE" w14:textId="77777777" w:rsidR="006A6DF2" w:rsidRPr="00E66D28" w:rsidRDefault="006A6DF2" w:rsidP="006A6DF2">
            <w:pPr>
              <w:ind w:left="-108" w:right="-108"/>
              <w:jc w:val="center"/>
              <w:rPr>
                <w:color w:val="000000"/>
                <w:sz w:val="16"/>
                <w:szCs w:val="16"/>
              </w:rPr>
            </w:pPr>
            <w:r w:rsidRPr="00E66D28">
              <w:rPr>
                <w:color w:val="000000"/>
                <w:sz w:val="16"/>
                <w:szCs w:val="16"/>
              </w:rPr>
              <w:t>Сумма НДС</w:t>
            </w:r>
          </w:p>
          <w:p w14:paraId="3A2B0CB9" w14:textId="77777777" w:rsidR="006A6DF2" w:rsidRPr="00E66D28" w:rsidRDefault="006A6DF2" w:rsidP="006A6DF2">
            <w:pPr>
              <w:ind w:left="-108" w:right="-108"/>
              <w:jc w:val="center"/>
              <w:rPr>
                <w:color w:val="000000"/>
                <w:sz w:val="16"/>
                <w:szCs w:val="16"/>
              </w:rPr>
            </w:pPr>
            <w:r w:rsidRPr="00E66D28">
              <w:rPr>
                <w:color w:val="000000"/>
                <w:sz w:val="16"/>
                <w:szCs w:val="16"/>
              </w:rPr>
              <w:t>в бел.руб.</w:t>
            </w:r>
          </w:p>
          <w:p w14:paraId="2093DD37" w14:textId="77777777" w:rsidR="006A6DF2" w:rsidRPr="00E66D28" w:rsidRDefault="006A6DF2" w:rsidP="006A6DF2">
            <w:pPr>
              <w:ind w:right="34"/>
              <w:jc w:val="center"/>
              <w:rPr>
                <w:b/>
                <w:color w:val="000000"/>
                <w:sz w:val="16"/>
                <w:szCs w:val="16"/>
              </w:rPr>
            </w:pPr>
            <w:r w:rsidRPr="00E66D28">
              <w:rPr>
                <w:b/>
                <w:color w:val="000000"/>
                <w:sz w:val="16"/>
                <w:szCs w:val="16"/>
              </w:rPr>
              <w:t>для резидентов РБ</w:t>
            </w:r>
          </w:p>
          <w:p w14:paraId="639A4FCF" w14:textId="77777777" w:rsidR="006A6DF2" w:rsidRPr="00E66D28" w:rsidRDefault="006A6DF2" w:rsidP="006A6DF2">
            <w:pPr>
              <w:ind w:right="34"/>
              <w:jc w:val="center"/>
              <w:rPr>
                <w:b/>
                <w:color w:val="000000"/>
                <w:sz w:val="16"/>
                <w:szCs w:val="16"/>
              </w:rPr>
            </w:pPr>
          </w:p>
          <w:p w14:paraId="31F4A752" w14:textId="77777777" w:rsidR="006A6DF2" w:rsidRPr="00E66D28" w:rsidRDefault="006A6DF2" w:rsidP="006A6DF2">
            <w:pPr>
              <w:ind w:right="34"/>
              <w:jc w:val="center"/>
              <w:rPr>
                <w:color w:val="000000"/>
                <w:sz w:val="16"/>
                <w:szCs w:val="16"/>
              </w:rPr>
            </w:pPr>
            <w:r w:rsidRPr="00E66D28">
              <w:rPr>
                <w:b/>
                <w:color w:val="000000"/>
                <w:sz w:val="16"/>
                <w:szCs w:val="16"/>
              </w:rPr>
              <w:t>гр.6*гр.10*гр.11</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11C3B694" w14:textId="77777777" w:rsidR="006A6DF2" w:rsidRPr="00E66D28" w:rsidRDefault="006A6DF2" w:rsidP="006A6DF2">
            <w:pPr>
              <w:ind w:left="-108" w:right="-108"/>
              <w:jc w:val="center"/>
              <w:rPr>
                <w:color w:val="000000"/>
                <w:sz w:val="16"/>
                <w:szCs w:val="16"/>
              </w:rPr>
            </w:pPr>
          </w:p>
          <w:p w14:paraId="1C4011AD" w14:textId="77777777" w:rsidR="006A6DF2" w:rsidRPr="00E66D28" w:rsidRDefault="006A6DF2" w:rsidP="006A6DF2">
            <w:pPr>
              <w:ind w:left="-108" w:right="-108"/>
              <w:jc w:val="center"/>
              <w:rPr>
                <w:color w:val="000000"/>
                <w:sz w:val="16"/>
                <w:szCs w:val="16"/>
              </w:rPr>
            </w:pPr>
            <w:r w:rsidRPr="00E66D28">
              <w:rPr>
                <w:color w:val="000000"/>
                <w:sz w:val="16"/>
                <w:szCs w:val="16"/>
              </w:rPr>
              <w:t>Общая  стоимость</w:t>
            </w:r>
          </w:p>
          <w:p w14:paraId="60F2DF61" w14:textId="77777777" w:rsidR="006A6DF2" w:rsidRPr="00E66D28" w:rsidRDefault="006A6DF2" w:rsidP="006A6DF2">
            <w:pPr>
              <w:ind w:left="-108" w:right="-108"/>
              <w:jc w:val="center"/>
              <w:rPr>
                <w:color w:val="000000"/>
                <w:sz w:val="16"/>
                <w:szCs w:val="16"/>
              </w:rPr>
            </w:pPr>
            <w:r w:rsidRPr="00E66D28">
              <w:rPr>
                <w:b/>
                <w:color w:val="000000"/>
                <w:sz w:val="16"/>
                <w:szCs w:val="16"/>
              </w:rPr>
              <w:t>в валюте договора</w:t>
            </w:r>
          </w:p>
          <w:p w14:paraId="60707BA8" w14:textId="77777777" w:rsidR="006A6DF2" w:rsidRPr="00E66D28" w:rsidRDefault="006A6DF2" w:rsidP="006A6DF2">
            <w:pPr>
              <w:ind w:left="-108" w:right="-108"/>
              <w:jc w:val="center"/>
              <w:rPr>
                <w:color w:val="000000"/>
                <w:sz w:val="16"/>
                <w:szCs w:val="16"/>
              </w:rPr>
            </w:pPr>
            <w:r w:rsidRPr="00E66D28">
              <w:rPr>
                <w:b/>
                <w:color w:val="000000"/>
                <w:sz w:val="16"/>
                <w:szCs w:val="16"/>
              </w:rPr>
              <w:t>для  нерезидентов</w:t>
            </w:r>
          </w:p>
          <w:p w14:paraId="5644B9B1" w14:textId="77777777" w:rsidR="006A6DF2" w:rsidRPr="00E66D28" w:rsidRDefault="006A6DF2" w:rsidP="006A6DF2">
            <w:pPr>
              <w:ind w:left="-108" w:right="-108"/>
              <w:jc w:val="center"/>
              <w:rPr>
                <w:color w:val="000000"/>
                <w:sz w:val="16"/>
                <w:szCs w:val="16"/>
              </w:rPr>
            </w:pPr>
            <w:r w:rsidRPr="00E66D28">
              <w:rPr>
                <w:b/>
                <w:color w:val="000000"/>
                <w:sz w:val="16"/>
                <w:szCs w:val="16"/>
              </w:rPr>
              <w:t>РБ</w:t>
            </w:r>
            <w:r w:rsidRPr="00E66D28">
              <w:rPr>
                <w:color w:val="000000"/>
                <w:sz w:val="16"/>
                <w:szCs w:val="16"/>
              </w:rPr>
              <w:t xml:space="preserve"> - </w:t>
            </w:r>
            <w:r w:rsidRPr="00E66D28">
              <w:rPr>
                <w:b/>
                <w:color w:val="000000"/>
                <w:sz w:val="16"/>
                <w:szCs w:val="16"/>
              </w:rPr>
              <w:t>без  учета таможенных платежей (пошлины,</w:t>
            </w:r>
          </w:p>
          <w:p w14:paraId="25949717" w14:textId="77777777" w:rsidR="006A6DF2" w:rsidRPr="00E66D28" w:rsidRDefault="006A6DF2" w:rsidP="006A6DF2">
            <w:pPr>
              <w:ind w:left="-108" w:right="-108"/>
              <w:jc w:val="center"/>
              <w:rPr>
                <w:color w:val="000000"/>
                <w:sz w:val="16"/>
                <w:szCs w:val="16"/>
              </w:rPr>
            </w:pPr>
            <w:r w:rsidRPr="00E66D28">
              <w:rPr>
                <w:b/>
                <w:color w:val="000000"/>
                <w:sz w:val="16"/>
                <w:szCs w:val="16"/>
              </w:rPr>
              <w:t xml:space="preserve">сборы и НДС) </w:t>
            </w:r>
            <w:r w:rsidRPr="00E66D28">
              <w:rPr>
                <w:color w:val="000000"/>
                <w:sz w:val="16"/>
                <w:szCs w:val="16"/>
              </w:rPr>
              <w:t>на территории РБ</w:t>
            </w:r>
          </w:p>
          <w:p w14:paraId="50751463" w14:textId="77777777" w:rsidR="006A6DF2" w:rsidRPr="00E66D28" w:rsidRDefault="006A6DF2" w:rsidP="006A6DF2">
            <w:pPr>
              <w:ind w:left="-108" w:right="-108"/>
              <w:jc w:val="center"/>
              <w:rPr>
                <w:color w:val="000000"/>
                <w:sz w:val="16"/>
                <w:szCs w:val="16"/>
              </w:rPr>
            </w:pPr>
          </w:p>
          <w:p w14:paraId="369BFB4C" w14:textId="77777777" w:rsidR="006A6DF2" w:rsidRPr="00E66D28" w:rsidRDefault="006A6DF2" w:rsidP="006A6DF2">
            <w:pPr>
              <w:ind w:left="-108" w:right="-108"/>
              <w:jc w:val="center"/>
              <w:rPr>
                <w:color w:val="000000"/>
                <w:sz w:val="16"/>
                <w:szCs w:val="16"/>
              </w:rPr>
            </w:pPr>
          </w:p>
          <w:p w14:paraId="19046A94" w14:textId="77777777" w:rsidR="006A6DF2" w:rsidRPr="00E66D28" w:rsidRDefault="006A6DF2" w:rsidP="006A6DF2">
            <w:pPr>
              <w:ind w:left="-108" w:right="-108"/>
              <w:jc w:val="center"/>
              <w:rPr>
                <w:color w:val="000000"/>
                <w:sz w:val="16"/>
                <w:szCs w:val="16"/>
              </w:rPr>
            </w:pPr>
          </w:p>
          <w:p w14:paraId="59796CAE" w14:textId="77777777" w:rsidR="006A6DF2" w:rsidRPr="00E66D28" w:rsidRDefault="006A6DF2" w:rsidP="006A6DF2">
            <w:pPr>
              <w:ind w:left="-108" w:right="-108"/>
              <w:jc w:val="center"/>
              <w:rPr>
                <w:color w:val="000000"/>
                <w:sz w:val="16"/>
                <w:szCs w:val="16"/>
              </w:rPr>
            </w:pPr>
            <w:r w:rsidRPr="00E66D28">
              <w:rPr>
                <w:color w:val="000000"/>
                <w:sz w:val="16"/>
                <w:szCs w:val="16"/>
              </w:rPr>
              <w:t>Общая  стоимость</w:t>
            </w:r>
          </w:p>
          <w:p w14:paraId="224B42E7" w14:textId="77777777" w:rsidR="006A6DF2" w:rsidRPr="00E66D28" w:rsidRDefault="006A6DF2" w:rsidP="006A6DF2">
            <w:pPr>
              <w:ind w:left="-108" w:right="-108"/>
              <w:jc w:val="center"/>
              <w:rPr>
                <w:color w:val="000000"/>
                <w:sz w:val="16"/>
                <w:szCs w:val="16"/>
              </w:rPr>
            </w:pPr>
            <w:r w:rsidRPr="00E66D28">
              <w:rPr>
                <w:color w:val="000000"/>
                <w:sz w:val="16"/>
                <w:szCs w:val="16"/>
              </w:rPr>
              <w:t>в бел.руб.</w:t>
            </w:r>
          </w:p>
          <w:p w14:paraId="3C525CC7" w14:textId="77777777" w:rsidR="006A6DF2" w:rsidRPr="00E66D28" w:rsidRDefault="006A6DF2" w:rsidP="006A6DF2">
            <w:pPr>
              <w:ind w:right="34"/>
              <w:jc w:val="center"/>
              <w:rPr>
                <w:color w:val="000000"/>
                <w:sz w:val="16"/>
                <w:szCs w:val="16"/>
              </w:rPr>
            </w:pPr>
            <w:r w:rsidRPr="00E66D28">
              <w:rPr>
                <w:b/>
                <w:color w:val="000000"/>
                <w:sz w:val="16"/>
                <w:szCs w:val="16"/>
              </w:rPr>
              <w:t>для резидентов РБ  - с учетом таможенных платежей (пошлины,</w:t>
            </w:r>
          </w:p>
          <w:p w14:paraId="3EBE155C" w14:textId="77777777" w:rsidR="006A6DF2" w:rsidRPr="00E66D28" w:rsidRDefault="006A6DF2" w:rsidP="006A6DF2">
            <w:pPr>
              <w:ind w:left="-108" w:right="-108"/>
              <w:jc w:val="center"/>
              <w:rPr>
                <w:b/>
                <w:color w:val="000000"/>
                <w:sz w:val="16"/>
                <w:szCs w:val="16"/>
              </w:rPr>
            </w:pPr>
            <w:r w:rsidRPr="00E66D28">
              <w:rPr>
                <w:b/>
                <w:color w:val="000000"/>
                <w:sz w:val="16"/>
                <w:szCs w:val="16"/>
              </w:rPr>
              <w:t>сборы и НДС)</w:t>
            </w:r>
          </w:p>
          <w:p w14:paraId="1D4646D0" w14:textId="77777777" w:rsidR="006A6DF2" w:rsidRPr="00E66D28" w:rsidRDefault="006A6DF2" w:rsidP="006A6DF2">
            <w:pPr>
              <w:ind w:left="-108" w:right="-108"/>
              <w:jc w:val="center"/>
              <w:rPr>
                <w:color w:val="000000"/>
                <w:sz w:val="16"/>
                <w:szCs w:val="16"/>
              </w:rPr>
            </w:pPr>
            <w:r w:rsidRPr="00E66D28">
              <w:rPr>
                <w:b/>
                <w:color w:val="000000"/>
                <w:sz w:val="16"/>
                <w:szCs w:val="16"/>
              </w:rPr>
              <w:t>гр.6*гр10+гр.12</w:t>
            </w:r>
          </w:p>
          <w:p w14:paraId="2C174B9E" w14:textId="77777777" w:rsidR="006A6DF2" w:rsidRPr="00E66D28" w:rsidRDefault="006A6DF2" w:rsidP="006A6DF2">
            <w:pPr>
              <w:ind w:right="-108"/>
              <w:rPr>
                <w:color w:val="000000"/>
                <w:sz w:val="16"/>
                <w:szCs w:val="16"/>
              </w:rPr>
            </w:pPr>
          </w:p>
        </w:tc>
        <w:tc>
          <w:tcPr>
            <w:tcW w:w="1275" w:type="dxa"/>
            <w:vMerge w:val="restart"/>
            <w:tcBorders>
              <w:top w:val="single" w:sz="4" w:space="0" w:color="000000"/>
              <w:left w:val="single" w:sz="4" w:space="0" w:color="000000"/>
              <w:right w:val="single" w:sz="4" w:space="0" w:color="000000"/>
            </w:tcBorders>
          </w:tcPr>
          <w:p w14:paraId="14BCACC4" w14:textId="77777777" w:rsidR="006A6DF2" w:rsidRPr="00E66D28" w:rsidRDefault="006A6DF2" w:rsidP="006A6DF2">
            <w:pPr>
              <w:ind w:left="-108" w:right="-108"/>
              <w:jc w:val="center"/>
              <w:rPr>
                <w:color w:val="000000"/>
                <w:sz w:val="16"/>
                <w:szCs w:val="16"/>
              </w:rPr>
            </w:pPr>
          </w:p>
          <w:p w14:paraId="253C8FCE" w14:textId="77777777" w:rsidR="006A6DF2" w:rsidRPr="00E66D28" w:rsidRDefault="006A6DF2" w:rsidP="006A6DF2">
            <w:pPr>
              <w:ind w:left="-108" w:right="-108"/>
              <w:jc w:val="center"/>
              <w:rPr>
                <w:color w:val="000000"/>
                <w:sz w:val="16"/>
                <w:szCs w:val="16"/>
              </w:rPr>
            </w:pPr>
          </w:p>
          <w:p w14:paraId="1F6598F2" w14:textId="77777777" w:rsidR="006A6DF2" w:rsidRPr="00E66D28" w:rsidRDefault="006A6DF2" w:rsidP="006A6DF2">
            <w:pPr>
              <w:ind w:left="-108" w:right="-108"/>
              <w:jc w:val="center"/>
              <w:rPr>
                <w:color w:val="000000"/>
                <w:sz w:val="16"/>
                <w:szCs w:val="16"/>
              </w:rPr>
            </w:pPr>
          </w:p>
          <w:p w14:paraId="17A93DDB" w14:textId="77777777" w:rsidR="006A6DF2" w:rsidRPr="00E66D28" w:rsidRDefault="006A6DF2" w:rsidP="006A6DF2">
            <w:pPr>
              <w:ind w:left="-108" w:right="-108"/>
              <w:jc w:val="center"/>
              <w:rPr>
                <w:color w:val="000000"/>
                <w:sz w:val="16"/>
                <w:szCs w:val="16"/>
              </w:rPr>
            </w:pPr>
          </w:p>
          <w:p w14:paraId="52B6A80A" w14:textId="77777777" w:rsidR="006A6DF2" w:rsidRPr="00E66D28" w:rsidRDefault="006A6DF2" w:rsidP="006A6DF2">
            <w:pPr>
              <w:ind w:left="-108" w:right="-108"/>
              <w:jc w:val="center"/>
              <w:rPr>
                <w:color w:val="000000"/>
                <w:sz w:val="16"/>
                <w:szCs w:val="16"/>
              </w:rPr>
            </w:pPr>
          </w:p>
          <w:p w14:paraId="44596B4A" w14:textId="77777777" w:rsidR="006A6DF2" w:rsidRPr="00E66D28" w:rsidRDefault="006A6DF2" w:rsidP="006A6DF2">
            <w:pPr>
              <w:ind w:left="-108" w:right="-108"/>
              <w:jc w:val="center"/>
              <w:rPr>
                <w:color w:val="000000"/>
                <w:sz w:val="16"/>
                <w:szCs w:val="16"/>
              </w:rPr>
            </w:pPr>
          </w:p>
          <w:p w14:paraId="3575BFB0" w14:textId="77777777" w:rsidR="006A6DF2" w:rsidRPr="00E66D28" w:rsidRDefault="006A6DF2" w:rsidP="006A6DF2">
            <w:pPr>
              <w:ind w:left="-108" w:right="-108"/>
              <w:jc w:val="center"/>
              <w:rPr>
                <w:color w:val="000000"/>
                <w:sz w:val="16"/>
                <w:szCs w:val="16"/>
              </w:rPr>
            </w:pPr>
          </w:p>
          <w:p w14:paraId="0147998F" w14:textId="77777777" w:rsidR="006A6DF2" w:rsidRPr="00E66D28" w:rsidRDefault="006A6DF2" w:rsidP="006A6DF2">
            <w:pPr>
              <w:ind w:left="-108" w:right="-108"/>
              <w:jc w:val="center"/>
              <w:rPr>
                <w:color w:val="000000"/>
                <w:sz w:val="16"/>
                <w:szCs w:val="16"/>
              </w:rPr>
            </w:pPr>
          </w:p>
          <w:p w14:paraId="32DAB587" w14:textId="77777777" w:rsidR="006A6DF2" w:rsidRPr="00E66D28" w:rsidRDefault="006A6DF2" w:rsidP="006A6DF2">
            <w:pPr>
              <w:ind w:left="-108" w:right="-108"/>
              <w:jc w:val="center"/>
              <w:rPr>
                <w:color w:val="000000"/>
                <w:sz w:val="16"/>
                <w:szCs w:val="16"/>
              </w:rPr>
            </w:pPr>
          </w:p>
          <w:p w14:paraId="0B72C6D3" w14:textId="77777777" w:rsidR="006A6DF2" w:rsidRPr="00E66D28" w:rsidRDefault="006A6DF2" w:rsidP="006A6DF2">
            <w:pPr>
              <w:ind w:left="-108" w:right="-108"/>
              <w:jc w:val="center"/>
              <w:rPr>
                <w:color w:val="000000"/>
                <w:sz w:val="16"/>
                <w:szCs w:val="16"/>
              </w:rPr>
            </w:pPr>
          </w:p>
          <w:p w14:paraId="4D425645" w14:textId="77777777" w:rsidR="006A6DF2" w:rsidRPr="00E66D28" w:rsidRDefault="006A6DF2" w:rsidP="006A6DF2">
            <w:pPr>
              <w:ind w:left="-108" w:right="-108"/>
              <w:jc w:val="center"/>
              <w:rPr>
                <w:color w:val="000000"/>
                <w:sz w:val="16"/>
                <w:szCs w:val="16"/>
              </w:rPr>
            </w:pPr>
          </w:p>
          <w:p w14:paraId="04F46D73" w14:textId="77777777" w:rsidR="006A6DF2" w:rsidRPr="00E66D28" w:rsidRDefault="006A6DF2" w:rsidP="006A6DF2">
            <w:pPr>
              <w:ind w:left="-108" w:right="-108"/>
              <w:jc w:val="center"/>
              <w:rPr>
                <w:color w:val="000000"/>
                <w:sz w:val="16"/>
                <w:szCs w:val="16"/>
              </w:rPr>
            </w:pPr>
          </w:p>
          <w:p w14:paraId="30177E70" w14:textId="77777777" w:rsidR="006A6DF2" w:rsidRPr="00E66D28" w:rsidRDefault="006A6DF2" w:rsidP="006A6DF2">
            <w:pPr>
              <w:ind w:left="-108" w:right="-108"/>
              <w:jc w:val="center"/>
              <w:rPr>
                <w:color w:val="000000"/>
                <w:sz w:val="16"/>
                <w:szCs w:val="16"/>
              </w:rPr>
            </w:pPr>
          </w:p>
          <w:p w14:paraId="105A683B" w14:textId="77777777" w:rsidR="006A6DF2" w:rsidRPr="00E66D28" w:rsidRDefault="006A6DF2" w:rsidP="006A6DF2">
            <w:pPr>
              <w:ind w:left="-108" w:right="-108"/>
              <w:jc w:val="center"/>
              <w:rPr>
                <w:color w:val="000000"/>
                <w:sz w:val="16"/>
                <w:szCs w:val="16"/>
              </w:rPr>
            </w:pPr>
          </w:p>
          <w:p w14:paraId="775D553B" w14:textId="77777777" w:rsidR="006A6DF2" w:rsidRPr="00E66D28" w:rsidRDefault="006A6DF2" w:rsidP="006A6DF2">
            <w:pPr>
              <w:ind w:left="-108" w:right="-108"/>
              <w:jc w:val="center"/>
              <w:rPr>
                <w:color w:val="000000"/>
                <w:sz w:val="16"/>
                <w:szCs w:val="16"/>
              </w:rPr>
            </w:pPr>
          </w:p>
          <w:p w14:paraId="529BA24E" w14:textId="77777777" w:rsidR="006A6DF2" w:rsidRPr="00E66D28" w:rsidRDefault="006A6DF2" w:rsidP="006A6DF2">
            <w:pPr>
              <w:ind w:left="-108" w:right="-108"/>
              <w:jc w:val="center"/>
              <w:rPr>
                <w:color w:val="000000"/>
                <w:sz w:val="16"/>
                <w:szCs w:val="16"/>
              </w:rPr>
            </w:pPr>
          </w:p>
          <w:p w14:paraId="37AE7D80" w14:textId="77777777" w:rsidR="006A6DF2" w:rsidRPr="00E66D28" w:rsidRDefault="006A6DF2" w:rsidP="006A6DF2">
            <w:pPr>
              <w:ind w:left="-108" w:right="-108"/>
              <w:jc w:val="center"/>
              <w:rPr>
                <w:color w:val="000000"/>
                <w:sz w:val="16"/>
                <w:szCs w:val="16"/>
              </w:rPr>
            </w:pPr>
            <w:r w:rsidRPr="00E66D28">
              <w:rPr>
                <w:color w:val="000000"/>
                <w:sz w:val="16"/>
                <w:szCs w:val="16"/>
              </w:rPr>
              <w:t>Код ТНВЭД</w:t>
            </w:r>
          </w:p>
        </w:tc>
      </w:tr>
      <w:tr w:rsidR="006A6DF2" w:rsidRPr="00E66D28" w14:paraId="4F4D237F" w14:textId="77777777" w:rsidTr="006A6DF2">
        <w:trPr>
          <w:trHeight w:val="276"/>
        </w:trPr>
        <w:tc>
          <w:tcPr>
            <w:tcW w:w="654" w:type="dxa"/>
            <w:vMerge/>
            <w:tcBorders>
              <w:top w:val="single" w:sz="4" w:space="0" w:color="000000"/>
              <w:left w:val="single" w:sz="4" w:space="0" w:color="000000"/>
              <w:bottom w:val="single" w:sz="4" w:space="0" w:color="000000"/>
              <w:right w:val="single" w:sz="4" w:space="0" w:color="000000"/>
            </w:tcBorders>
            <w:vAlign w:val="center"/>
            <w:hideMark/>
          </w:tcPr>
          <w:p w14:paraId="05413C41" w14:textId="77777777" w:rsidR="006A6DF2" w:rsidRPr="00E66D28" w:rsidRDefault="006A6DF2" w:rsidP="006A6DF2">
            <w:pPr>
              <w:rPr>
                <w:color w:val="000000"/>
                <w:sz w:val="24"/>
                <w:szCs w:val="24"/>
              </w:rPr>
            </w:pPr>
          </w:p>
        </w:tc>
        <w:tc>
          <w:tcPr>
            <w:tcW w:w="1893" w:type="dxa"/>
            <w:vMerge/>
            <w:tcBorders>
              <w:top w:val="single" w:sz="4" w:space="0" w:color="000000"/>
              <w:left w:val="single" w:sz="4" w:space="0" w:color="000000"/>
              <w:bottom w:val="single" w:sz="4" w:space="0" w:color="000000"/>
              <w:right w:val="single" w:sz="4" w:space="0" w:color="000000"/>
            </w:tcBorders>
            <w:vAlign w:val="center"/>
            <w:hideMark/>
          </w:tcPr>
          <w:p w14:paraId="32B13D04" w14:textId="77777777" w:rsidR="006A6DF2" w:rsidRPr="00E66D28" w:rsidRDefault="006A6DF2" w:rsidP="006A6DF2">
            <w:pPr>
              <w:rPr>
                <w:color w:val="000000"/>
                <w:sz w:val="16"/>
                <w:szCs w:val="16"/>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14:paraId="547E8D28" w14:textId="77777777" w:rsidR="006A6DF2" w:rsidRPr="00E66D28" w:rsidRDefault="006A6DF2" w:rsidP="006A6DF2">
            <w:pPr>
              <w:rPr>
                <w:color w:val="000000"/>
                <w:sz w:val="16"/>
                <w:szCs w:val="16"/>
              </w:rPr>
            </w:pPr>
          </w:p>
        </w:tc>
        <w:tc>
          <w:tcPr>
            <w:tcW w:w="1033" w:type="dxa"/>
            <w:vMerge/>
            <w:tcBorders>
              <w:left w:val="single" w:sz="4" w:space="0" w:color="000000"/>
              <w:bottom w:val="single" w:sz="4" w:space="0" w:color="000000"/>
              <w:right w:val="single" w:sz="4" w:space="0" w:color="000000"/>
            </w:tcBorders>
          </w:tcPr>
          <w:p w14:paraId="15FA150B" w14:textId="77777777" w:rsidR="006A6DF2" w:rsidRPr="00E66D28" w:rsidRDefault="006A6DF2" w:rsidP="006A6DF2">
            <w:pP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360614D9" w14:textId="77777777" w:rsidR="006A6DF2" w:rsidRPr="00E66D28" w:rsidRDefault="006A6DF2" w:rsidP="006A6DF2">
            <w:pPr>
              <w:rPr>
                <w:color w:val="000000"/>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14:paraId="225A981C" w14:textId="77777777" w:rsidR="006A6DF2" w:rsidRPr="00E66D28" w:rsidRDefault="006A6DF2" w:rsidP="006A6DF2">
            <w:pPr>
              <w:rPr>
                <w:color w:val="000000"/>
                <w:sz w:val="24"/>
                <w:szCs w:val="24"/>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088A2465" w14:textId="77777777" w:rsidR="006A6DF2" w:rsidRPr="00E66D28" w:rsidRDefault="006A6DF2" w:rsidP="006A6DF2">
            <w:pPr>
              <w:rPr>
                <w:color w:val="000000"/>
                <w:sz w:val="16"/>
                <w:szCs w:val="16"/>
              </w:rPr>
            </w:pPr>
          </w:p>
        </w:tc>
        <w:tc>
          <w:tcPr>
            <w:tcW w:w="1124" w:type="dxa"/>
            <w:tcBorders>
              <w:top w:val="single" w:sz="4" w:space="0" w:color="000000"/>
              <w:left w:val="single" w:sz="4" w:space="0" w:color="000000"/>
              <w:bottom w:val="single" w:sz="4" w:space="0" w:color="000000"/>
              <w:right w:val="single" w:sz="4" w:space="0" w:color="000000"/>
            </w:tcBorders>
          </w:tcPr>
          <w:p w14:paraId="36A2EF57" w14:textId="77777777" w:rsidR="006A6DF2" w:rsidRPr="00E66D28" w:rsidRDefault="006A6DF2" w:rsidP="006A6DF2">
            <w:pPr>
              <w:jc w:val="center"/>
              <w:rPr>
                <w:color w:val="000000"/>
                <w:sz w:val="16"/>
                <w:szCs w:val="16"/>
              </w:rPr>
            </w:pPr>
            <w:r w:rsidRPr="00E66D28">
              <w:rPr>
                <w:b/>
                <w:color w:val="000000"/>
              </w:rPr>
              <w:t>РОЦ в бел.руб.</w:t>
            </w:r>
          </w:p>
        </w:tc>
        <w:tc>
          <w:tcPr>
            <w:tcW w:w="1134" w:type="dxa"/>
            <w:tcBorders>
              <w:top w:val="single" w:sz="4" w:space="0" w:color="000000"/>
              <w:left w:val="single" w:sz="4" w:space="0" w:color="000000"/>
              <w:bottom w:val="single" w:sz="4" w:space="0" w:color="000000"/>
              <w:right w:val="single" w:sz="4" w:space="0" w:color="000000"/>
            </w:tcBorders>
          </w:tcPr>
          <w:p w14:paraId="23C49C5F" w14:textId="77777777" w:rsidR="006A6DF2" w:rsidRPr="00E66D28" w:rsidRDefault="006A6DF2" w:rsidP="006A6DF2">
            <w:pPr>
              <w:rPr>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AFB217" w14:textId="77777777" w:rsidR="006A6DF2" w:rsidRPr="00E66D28" w:rsidRDefault="006A6DF2" w:rsidP="006A6DF2">
            <w:pPr>
              <w:rPr>
                <w:color w:val="000000"/>
                <w:sz w:val="16"/>
                <w:szCs w:val="16"/>
              </w:rPr>
            </w:pPr>
          </w:p>
        </w:tc>
        <w:tc>
          <w:tcPr>
            <w:tcW w:w="993" w:type="dxa"/>
            <w:vMerge/>
            <w:tcBorders>
              <w:left w:val="single" w:sz="4" w:space="0" w:color="000000"/>
              <w:bottom w:val="single" w:sz="4" w:space="0" w:color="000000"/>
              <w:right w:val="single" w:sz="4" w:space="0" w:color="000000"/>
            </w:tcBorders>
          </w:tcPr>
          <w:p w14:paraId="1750046F" w14:textId="77777777" w:rsidR="006A6DF2" w:rsidRPr="00E66D28" w:rsidRDefault="006A6DF2" w:rsidP="006A6DF2">
            <w:pPr>
              <w:rPr>
                <w:color w:val="000000"/>
                <w:sz w:val="16"/>
                <w:szCs w:val="16"/>
              </w:rPr>
            </w:pPr>
          </w:p>
        </w:tc>
        <w:tc>
          <w:tcPr>
            <w:tcW w:w="1134" w:type="dxa"/>
            <w:vMerge/>
            <w:tcBorders>
              <w:left w:val="single" w:sz="4" w:space="0" w:color="000000"/>
              <w:bottom w:val="single" w:sz="4" w:space="0" w:color="000000"/>
              <w:right w:val="single" w:sz="4" w:space="0" w:color="000000"/>
            </w:tcBorders>
          </w:tcPr>
          <w:p w14:paraId="73C6D543" w14:textId="77777777" w:rsidR="006A6DF2" w:rsidRPr="00E66D28" w:rsidRDefault="006A6DF2" w:rsidP="006A6DF2">
            <w:pPr>
              <w:rPr>
                <w:color w:val="000000"/>
                <w:sz w:val="16"/>
                <w:szCs w:val="16"/>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DF05B5C" w14:textId="77777777" w:rsidR="006A6DF2" w:rsidRPr="00E66D28" w:rsidRDefault="006A6DF2" w:rsidP="006A6DF2">
            <w:pPr>
              <w:rPr>
                <w:color w:val="000000"/>
                <w:sz w:val="16"/>
                <w:szCs w:val="16"/>
              </w:rPr>
            </w:pPr>
          </w:p>
        </w:tc>
        <w:tc>
          <w:tcPr>
            <w:tcW w:w="1275" w:type="dxa"/>
            <w:vMerge/>
            <w:tcBorders>
              <w:left w:val="single" w:sz="4" w:space="0" w:color="000000"/>
              <w:bottom w:val="single" w:sz="4" w:space="0" w:color="000000"/>
              <w:right w:val="single" w:sz="4" w:space="0" w:color="000000"/>
            </w:tcBorders>
          </w:tcPr>
          <w:p w14:paraId="78EDA12D" w14:textId="77777777" w:rsidR="006A6DF2" w:rsidRPr="00E66D28" w:rsidRDefault="006A6DF2" w:rsidP="006A6DF2">
            <w:pPr>
              <w:rPr>
                <w:color w:val="000000"/>
                <w:sz w:val="16"/>
                <w:szCs w:val="16"/>
              </w:rPr>
            </w:pPr>
          </w:p>
        </w:tc>
      </w:tr>
      <w:tr w:rsidR="006A6DF2" w:rsidRPr="00E66D28" w14:paraId="51DD3247" w14:textId="77777777" w:rsidTr="006A6DF2">
        <w:trPr>
          <w:trHeight w:val="160"/>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D57AB8E" w14:textId="77777777" w:rsidR="006A6DF2" w:rsidRPr="00E66D28" w:rsidRDefault="006A6DF2" w:rsidP="006A6DF2">
            <w:pPr>
              <w:jc w:val="center"/>
              <w:rPr>
                <w:color w:val="000000"/>
              </w:rPr>
            </w:pPr>
            <w:r w:rsidRPr="00E66D28">
              <w:rPr>
                <w:b/>
                <w:color w:val="000000"/>
              </w:rPr>
              <w:lastRenderedPageBreak/>
              <w:t>1</w:t>
            </w:r>
          </w:p>
        </w:tc>
        <w:tc>
          <w:tcPr>
            <w:tcW w:w="1893" w:type="dxa"/>
            <w:tcBorders>
              <w:top w:val="single" w:sz="4" w:space="0" w:color="000000"/>
              <w:left w:val="single" w:sz="4" w:space="0" w:color="000000"/>
              <w:bottom w:val="single" w:sz="4" w:space="0" w:color="000000"/>
              <w:right w:val="single" w:sz="4" w:space="0" w:color="000000"/>
            </w:tcBorders>
            <w:vAlign w:val="center"/>
            <w:hideMark/>
          </w:tcPr>
          <w:p w14:paraId="075D606C" w14:textId="77777777" w:rsidR="006A6DF2" w:rsidRPr="00E66D28" w:rsidRDefault="006A6DF2" w:rsidP="006A6DF2">
            <w:pPr>
              <w:jc w:val="center"/>
              <w:rPr>
                <w:color w:val="000000"/>
              </w:rPr>
            </w:pPr>
            <w:r w:rsidRPr="00E66D28">
              <w:rPr>
                <w:b/>
                <w:color w:val="000000"/>
              </w:rPr>
              <w:t>2</w:t>
            </w:r>
          </w:p>
        </w:tc>
        <w:tc>
          <w:tcPr>
            <w:tcW w:w="980" w:type="dxa"/>
            <w:tcBorders>
              <w:top w:val="single" w:sz="4" w:space="0" w:color="000000"/>
              <w:left w:val="single" w:sz="4" w:space="0" w:color="000000"/>
              <w:bottom w:val="single" w:sz="4" w:space="0" w:color="000000"/>
              <w:right w:val="single" w:sz="4" w:space="0" w:color="000000"/>
            </w:tcBorders>
            <w:hideMark/>
          </w:tcPr>
          <w:p w14:paraId="2448D00D" w14:textId="77777777" w:rsidR="006A6DF2" w:rsidRPr="00E66D28" w:rsidRDefault="006A6DF2" w:rsidP="006A6DF2">
            <w:pPr>
              <w:jc w:val="center"/>
              <w:rPr>
                <w:color w:val="000000"/>
              </w:rPr>
            </w:pPr>
            <w:r w:rsidRPr="00E66D28">
              <w:rPr>
                <w:b/>
                <w:color w:val="000000"/>
              </w:rPr>
              <w:t>3</w:t>
            </w:r>
          </w:p>
        </w:tc>
        <w:tc>
          <w:tcPr>
            <w:tcW w:w="1033" w:type="dxa"/>
            <w:tcBorders>
              <w:top w:val="single" w:sz="4" w:space="0" w:color="000000"/>
              <w:left w:val="single" w:sz="4" w:space="0" w:color="000000"/>
              <w:bottom w:val="single" w:sz="4" w:space="0" w:color="000000"/>
              <w:right w:val="single" w:sz="4" w:space="0" w:color="000000"/>
            </w:tcBorders>
          </w:tcPr>
          <w:p w14:paraId="18623AC6" w14:textId="77777777" w:rsidR="006A6DF2" w:rsidRPr="00E66D28" w:rsidRDefault="006A6DF2" w:rsidP="006A6DF2">
            <w:pPr>
              <w:jc w:val="center"/>
              <w:rPr>
                <w:b/>
                <w:color w:val="000000"/>
              </w:rPr>
            </w:pPr>
            <w:r w:rsidRPr="00E66D28">
              <w:rPr>
                <w:b/>
                <w:color w:val="000000"/>
              </w:rPr>
              <w:t>4</w:t>
            </w:r>
          </w:p>
        </w:tc>
        <w:tc>
          <w:tcPr>
            <w:tcW w:w="1276" w:type="dxa"/>
            <w:tcBorders>
              <w:top w:val="single" w:sz="4" w:space="0" w:color="000000"/>
              <w:left w:val="single" w:sz="4" w:space="0" w:color="000000"/>
              <w:bottom w:val="single" w:sz="4" w:space="0" w:color="000000"/>
              <w:right w:val="single" w:sz="4" w:space="0" w:color="000000"/>
            </w:tcBorders>
            <w:hideMark/>
          </w:tcPr>
          <w:p w14:paraId="0B756C50" w14:textId="77777777" w:rsidR="006A6DF2" w:rsidRPr="00E66D28" w:rsidRDefault="006A6DF2" w:rsidP="006A6DF2">
            <w:pPr>
              <w:jc w:val="center"/>
              <w:rPr>
                <w:color w:val="000000"/>
              </w:rPr>
            </w:pPr>
            <w:r w:rsidRPr="00E66D28">
              <w:rPr>
                <w:b/>
                <w:color w:val="000000"/>
              </w:rPr>
              <w:t>5</w:t>
            </w:r>
          </w:p>
        </w:tc>
        <w:tc>
          <w:tcPr>
            <w:tcW w:w="1140" w:type="dxa"/>
            <w:tcBorders>
              <w:top w:val="single" w:sz="4" w:space="0" w:color="000000"/>
              <w:left w:val="single" w:sz="4" w:space="0" w:color="000000"/>
              <w:bottom w:val="single" w:sz="4" w:space="0" w:color="000000"/>
              <w:right w:val="single" w:sz="4" w:space="0" w:color="000000"/>
            </w:tcBorders>
            <w:vAlign w:val="center"/>
            <w:hideMark/>
          </w:tcPr>
          <w:p w14:paraId="32C8FD40" w14:textId="77777777" w:rsidR="006A6DF2" w:rsidRPr="00E66D28" w:rsidRDefault="006A6DF2" w:rsidP="006A6DF2">
            <w:pPr>
              <w:jc w:val="center"/>
              <w:rPr>
                <w:color w:val="000000"/>
              </w:rPr>
            </w:pPr>
            <w:r w:rsidRPr="00E66D28">
              <w:rPr>
                <w:b/>
                <w:color w:val="000000"/>
              </w:rPr>
              <w:t>6</w:t>
            </w:r>
          </w:p>
        </w:tc>
        <w:tc>
          <w:tcPr>
            <w:tcW w:w="1080" w:type="dxa"/>
            <w:tcBorders>
              <w:top w:val="single" w:sz="4" w:space="0" w:color="000000"/>
              <w:left w:val="single" w:sz="4" w:space="0" w:color="000000"/>
              <w:bottom w:val="single" w:sz="4" w:space="0" w:color="000000"/>
              <w:right w:val="single" w:sz="4" w:space="0" w:color="000000"/>
            </w:tcBorders>
            <w:hideMark/>
          </w:tcPr>
          <w:p w14:paraId="63A83EF7" w14:textId="77777777" w:rsidR="006A6DF2" w:rsidRPr="00E66D28" w:rsidRDefault="006A6DF2" w:rsidP="006A6DF2">
            <w:pPr>
              <w:jc w:val="center"/>
              <w:rPr>
                <w:color w:val="000000"/>
              </w:rPr>
            </w:pPr>
            <w:r w:rsidRPr="00E66D28">
              <w:rPr>
                <w:b/>
                <w:color w:val="000000"/>
              </w:rPr>
              <w:t>7</w:t>
            </w:r>
          </w:p>
        </w:tc>
        <w:tc>
          <w:tcPr>
            <w:tcW w:w="1124" w:type="dxa"/>
            <w:tcBorders>
              <w:top w:val="single" w:sz="4" w:space="0" w:color="000000"/>
              <w:left w:val="single" w:sz="4" w:space="0" w:color="000000"/>
              <w:bottom w:val="single" w:sz="4" w:space="0" w:color="000000"/>
              <w:right w:val="single" w:sz="4" w:space="0" w:color="000000"/>
            </w:tcBorders>
          </w:tcPr>
          <w:p w14:paraId="488464D8" w14:textId="77777777" w:rsidR="006A6DF2" w:rsidRPr="00E66D28" w:rsidRDefault="006A6DF2" w:rsidP="006A6DF2">
            <w:pPr>
              <w:jc w:val="center"/>
              <w:rPr>
                <w:b/>
                <w:color w:val="000000"/>
              </w:rPr>
            </w:pPr>
            <w:r w:rsidRPr="00E66D28">
              <w:rPr>
                <w:b/>
                <w:color w:val="000000"/>
              </w:rPr>
              <w:t>8</w:t>
            </w:r>
          </w:p>
        </w:tc>
        <w:tc>
          <w:tcPr>
            <w:tcW w:w="1134" w:type="dxa"/>
            <w:tcBorders>
              <w:top w:val="single" w:sz="4" w:space="0" w:color="000000"/>
              <w:left w:val="single" w:sz="4" w:space="0" w:color="000000"/>
              <w:bottom w:val="single" w:sz="4" w:space="0" w:color="000000"/>
              <w:right w:val="single" w:sz="4" w:space="0" w:color="000000"/>
            </w:tcBorders>
          </w:tcPr>
          <w:p w14:paraId="1A1D8784" w14:textId="77777777" w:rsidR="006A6DF2" w:rsidRPr="00E66D28" w:rsidRDefault="006A6DF2" w:rsidP="006A6DF2">
            <w:pPr>
              <w:jc w:val="center"/>
              <w:rPr>
                <w:b/>
                <w:color w:val="000000"/>
              </w:rPr>
            </w:pPr>
            <w:r w:rsidRPr="00E66D28">
              <w:rPr>
                <w:b/>
                <w:color w:val="000000"/>
              </w:rPr>
              <w:t>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9E48CA5" w14:textId="77777777" w:rsidR="006A6DF2" w:rsidRPr="00E66D28" w:rsidRDefault="006A6DF2" w:rsidP="006A6DF2">
            <w:pPr>
              <w:jc w:val="center"/>
              <w:rPr>
                <w:color w:val="000000"/>
              </w:rPr>
            </w:pPr>
            <w:r w:rsidRPr="00E66D28">
              <w:rPr>
                <w:b/>
                <w:color w:val="000000"/>
              </w:rPr>
              <w:t>10</w:t>
            </w:r>
          </w:p>
        </w:tc>
        <w:tc>
          <w:tcPr>
            <w:tcW w:w="993" w:type="dxa"/>
            <w:tcBorders>
              <w:top w:val="single" w:sz="4" w:space="0" w:color="000000"/>
              <w:left w:val="single" w:sz="4" w:space="0" w:color="000000"/>
              <w:bottom w:val="single" w:sz="4" w:space="0" w:color="000000"/>
              <w:right w:val="single" w:sz="4" w:space="0" w:color="000000"/>
            </w:tcBorders>
          </w:tcPr>
          <w:p w14:paraId="4FF490E6" w14:textId="77777777" w:rsidR="006A6DF2" w:rsidRPr="00E66D28" w:rsidRDefault="006A6DF2" w:rsidP="006A6DF2">
            <w:pPr>
              <w:jc w:val="center"/>
              <w:rPr>
                <w:b/>
                <w:color w:val="000000"/>
              </w:rPr>
            </w:pPr>
            <w:r w:rsidRPr="00E66D28">
              <w:rPr>
                <w:b/>
                <w:color w:val="000000"/>
              </w:rPr>
              <w:t>11</w:t>
            </w:r>
          </w:p>
        </w:tc>
        <w:tc>
          <w:tcPr>
            <w:tcW w:w="1134" w:type="dxa"/>
            <w:tcBorders>
              <w:top w:val="single" w:sz="4" w:space="0" w:color="000000"/>
              <w:left w:val="single" w:sz="4" w:space="0" w:color="000000"/>
              <w:bottom w:val="single" w:sz="4" w:space="0" w:color="000000"/>
              <w:right w:val="single" w:sz="4" w:space="0" w:color="000000"/>
            </w:tcBorders>
          </w:tcPr>
          <w:p w14:paraId="7467A43D" w14:textId="77777777" w:rsidR="006A6DF2" w:rsidRPr="00E66D28" w:rsidRDefault="006A6DF2" w:rsidP="006A6DF2">
            <w:pPr>
              <w:jc w:val="center"/>
              <w:rPr>
                <w:b/>
                <w:color w:val="000000"/>
              </w:rPr>
            </w:pPr>
            <w:r w:rsidRPr="00E66D28">
              <w:rPr>
                <w:b/>
                <w:color w:val="000000"/>
              </w:rPr>
              <w:t>12</w:t>
            </w:r>
          </w:p>
        </w:tc>
        <w:tc>
          <w:tcPr>
            <w:tcW w:w="1275" w:type="dxa"/>
            <w:tcBorders>
              <w:top w:val="single" w:sz="4" w:space="0" w:color="000000"/>
              <w:left w:val="single" w:sz="4" w:space="0" w:color="000000"/>
              <w:bottom w:val="single" w:sz="4" w:space="0" w:color="000000"/>
              <w:right w:val="single" w:sz="4" w:space="0" w:color="000000"/>
            </w:tcBorders>
            <w:hideMark/>
          </w:tcPr>
          <w:p w14:paraId="4714AC73" w14:textId="77777777" w:rsidR="006A6DF2" w:rsidRPr="00E66D28" w:rsidRDefault="006A6DF2" w:rsidP="006A6DF2">
            <w:pPr>
              <w:jc w:val="center"/>
              <w:rPr>
                <w:color w:val="000000"/>
              </w:rPr>
            </w:pPr>
            <w:r w:rsidRPr="00E66D28">
              <w:rPr>
                <w:b/>
                <w:color w:val="000000"/>
              </w:rPr>
              <w:t>13</w:t>
            </w:r>
          </w:p>
        </w:tc>
        <w:tc>
          <w:tcPr>
            <w:tcW w:w="1275" w:type="dxa"/>
            <w:tcBorders>
              <w:top w:val="single" w:sz="4" w:space="0" w:color="000000"/>
              <w:left w:val="single" w:sz="4" w:space="0" w:color="000000"/>
              <w:bottom w:val="single" w:sz="4" w:space="0" w:color="000000"/>
              <w:right w:val="single" w:sz="4" w:space="0" w:color="000000"/>
            </w:tcBorders>
          </w:tcPr>
          <w:p w14:paraId="7F288E04" w14:textId="77777777" w:rsidR="006A6DF2" w:rsidRPr="00E66D28" w:rsidRDefault="006A6DF2" w:rsidP="006A6DF2">
            <w:pPr>
              <w:jc w:val="center"/>
              <w:rPr>
                <w:b/>
                <w:color w:val="000000"/>
              </w:rPr>
            </w:pPr>
            <w:r w:rsidRPr="00E66D28">
              <w:rPr>
                <w:b/>
                <w:color w:val="000000"/>
              </w:rPr>
              <w:t>14</w:t>
            </w:r>
          </w:p>
        </w:tc>
      </w:tr>
      <w:tr w:rsidR="006A6DF2" w:rsidRPr="00E66D28" w14:paraId="771F0752" w14:textId="77777777" w:rsidTr="006A6DF2">
        <w:trPr>
          <w:trHeight w:val="240"/>
        </w:trPr>
        <w:tc>
          <w:tcPr>
            <w:tcW w:w="654" w:type="dxa"/>
            <w:tcBorders>
              <w:top w:val="single" w:sz="4" w:space="0" w:color="000000"/>
              <w:left w:val="single" w:sz="4" w:space="0" w:color="000000"/>
              <w:bottom w:val="single" w:sz="4" w:space="0" w:color="000000"/>
              <w:right w:val="single" w:sz="4" w:space="0" w:color="000000"/>
            </w:tcBorders>
          </w:tcPr>
          <w:p w14:paraId="2DDEAD54" w14:textId="77777777" w:rsidR="006A6DF2" w:rsidRPr="00E66D28" w:rsidRDefault="006A6DF2" w:rsidP="006A6DF2">
            <w:pPr>
              <w:rPr>
                <w:color w:val="000000"/>
                <w:sz w:val="24"/>
                <w:szCs w:val="24"/>
              </w:rPr>
            </w:pPr>
          </w:p>
        </w:tc>
        <w:tc>
          <w:tcPr>
            <w:tcW w:w="1893" w:type="dxa"/>
            <w:tcBorders>
              <w:top w:val="single" w:sz="4" w:space="0" w:color="000000"/>
              <w:left w:val="single" w:sz="4" w:space="0" w:color="000000"/>
              <w:bottom w:val="single" w:sz="4" w:space="0" w:color="000000"/>
              <w:right w:val="single" w:sz="4" w:space="0" w:color="000000"/>
            </w:tcBorders>
          </w:tcPr>
          <w:p w14:paraId="52AC39B2" w14:textId="77777777" w:rsidR="006A6DF2" w:rsidRPr="00E66D28" w:rsidRDefault="006A6DF2" w:rsidP="006A6DF2">
            <w:pPr>
              <w:rPr>
                <w:color w:val="000000"/>
                <w:sz w:val="24"/>
                <w:szCs w:val="24"/>
              </w:rPr>
            </w:pPr>
          </w:p>
        </w:tc>
        <w:tc>
          <w:tcPr>
            <w:tcW w:w="980" w:type="dxa"/>
            <w:tcBorders>
              <w:top w:val="single" w:sz="4" w:space="0" w:color="000000"/>
              <w:left w:val="single" w:sz="4" w:space="0" w:color="000000"/>
              <w:bottom w:val="single" w:sz="4" w:space="0" w:color="000000"/>
              <w:right w:val="single" w:sz="4" w:space="0" w:color="000000"/>
            </w:tcBorders>
          </w:tcPr>
          <w:p w14:paraId="342E34C3" w14:textId="77777777" w:rsidR="006A6DF2" w:rsidRPr="00E66D28" w:rsidRDefault="006A6DF2" w:rsidP="006A6DF2">
            <w:pPr>
              <w:rPr>
                <w:color w:val="00000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6BAAE12C" w14:textId="77777777" w:rsidR="006A6DF2" w:rsidRPr="00E66D28" w:rsidRDefault="006A6DF2" w:rsidP="006A6DF2">
            <w:pPr>
              <w:rPr>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158D4801" w14:textId="77777777" w:rsidR="006A6DF2" w:rsidRPr="00E66D28" w:rsidRDefault="006A6DF2" w:rsidP="006A6DF2">
            <w:pPr>
              <w:rPr>
                <w:color w:val="000000"/>
                <w:sz w:val="24"/>
                <w:szCs w:val="24"/>
              </w:rPr>
            </w:pPr>
          </w:p>
        </w:tc>
        <w:tc>
          <w:tcPr>
            <w:tcW w:w="1140" w:type="dxa"/>
            <w:tcBorders>
              <w:top w:val="single" w:sz="4" w:space="0" w:color="000000"/>
              <w:left w:val="single" w:sz="4" w:space="0" w:color="000000"/>
              <w:bottom w:val="single" w:sz="4" w:space="0" w:color="000000"/>
              <w:right w:val="single" w:sz="4" w:space="0" w:color="000000"/>
            </w:tcBorders>
          </w:tcPr>
          <w:p w14:paraId="680FFAF2" w14:textId="77777777" w:rsidR="006A6DF2" w:rsidRPr="00E66D28" w:rsidRDefault="006A6DF2" w:rsidP="006A6DF2">
            <w:pPr>
              <w:rPr>
                <w:color w:val="000000"/>
                <w:sz w:val="24"/>
                <w:szCs w:val="24"/>
              </w:rPr>
            </w:pPr>
          </w:p>
        </w:tc>
        <w:tc>
          <w:tcPr>
            <w:tcW w:w="1080" w:type="dxa"/>
            <w:tcBorders>
              <w:top w:val="single" w:sz="4" w:space="0" w:color="000000"/>
              <w:left w:val="single" w:sz="4" w:space="0" w:color="000000"/>
              <w:bottom w:val="single" w:sz="4" w:space="0" w:color="000000"/>
              <w:right w:val="single" w:sz="4" w:space="0" w:color="000000"/>
            </w:tcBorders>
          </w:tcPr>
          <w:p w14:paraId="481AF2AD" w14:textId="77777777" w:rsidR="006A6DF2" w:rsidRPr="00E66D28" w:rsidRDefault="006A6DF2" w:rsidP="006A6DF2">
            <w:pPr>
              <w:rPr>
                <w:color w:val="000000"/>
                <w:sz w:val="24"/>
                <w:szCs w:val="24"/>
              </w:rPr>
            </w:pPr>
          </w:p>
        </w:tc>
        <w:tc>
          <w:tcPr>
            <w:tcW w:w="1124" w:type="dxa"/>
            <w:tcBorders>
              <w:top w:val="single" w:sz="4" w:space="0" w:color="000000"/>
              <w:left w:val="single" w:sz="4" w:space="0" w:color="000000"/>
              <w:bottom w:val="single" w:sz="4" w:space="0" w:color="000000"/>
              <w:right w:val="single" w:sz="4" w:space="0" w:color="000000"/>
            </w:tcBorders>
          </w:tcPr>
          <w:p w14:paraId="4CDCABBE" w14:textId="77777777" w:rsidR="006A6DF2" w:rsidRPr="00E66D28" w:rsidRDefault="006A6DF2" w:rsidP="006A6DF2">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8B56A25" w14:textId="77777777" w:rsidR="006A6DF2" w:rsidRPr="00E66D28" w:rsidRDefault="006A6DF2" w:rsidP="006A6DF2">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2B5EA46" w14:textId="77777777" w:rsidR="006A6DF2" w:rsidRPr="00E66D28" w:rsidRDefault="006A6DF2" w:rsidP="006A6DF2">
            <w:pPr>
              <w:rPr>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tcPr>
          <w:p w14:paraId="47E981A8" w14:textId="77777777" w:rsidR="006A6DF2" w:rsidRPr="00E66D28" w:rsidRDefault="006A6DF2" w:rsidP="006A6DF2">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41FD82E" w14:textId="77777777" w:rsidR="006A6DF2" w:rsidRPr="00E66D28" w:rsidRDefault="006A6DF2" w:rsidP="006A6DF2">
            <w:pP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34B547DC" w14:textId="77777777" w:rsidR="006A6DF2" w:rsidRPr="00E66D28" w:rsidRDefault="006A6DF2" w:rsidP="006A6DF2">
            <w:pP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29929306" w14:textId="77777777" w:rsidR="006A6DF2" w:rsidRPr="00E66D28" w:rsidRDefault="006A6DF2" w:rsidP="006A6DF2">
            <w:pPr>
              <w:rPr>
                <w:color w:val="000000"/>
                <w:sz w:val="24"/>
                <w:szCs w:val="24"/>
              </w:rPr>
            </w:pPr>
          </w:p>
        </w:tc>
      </w:tr>
    </w:tbl>
    <w:p w14:paraId="7C68D331" w14:textId="77777777" w:rsidR="006A6DF2" w:rsidRPr="00E66D28" w:rsidRDefault="006A6DF2" w:rsidP="006A6DF2">
      <w:pPr>
        <w:rPr>
          <w:color w:val="000000"/>
          <w:sz w:val="24"/>
          <w:szCs w:val="24"/>
        </w:rPr>
      </w:pPr>
    </w:p>
    <w:p w14:paraId="5C7AE91F" w14:textId="77777777" w:rsidR="006A6DF2" w:rsidRPr="00E66D28" w:rsidRDefault="006A6DF2" w:rsidP="006A6DF2">
      <w:pPr>
        <w:rPr>
          <w:color w:val="000000"/>
          <w:sz w:val="24"/>
          <w:szCs w:val="24"/>
        </w:rPr>
      </w:pPr>
      <w:r w:rsidRPr="00E66D28">
        <w:rPr>
          <w:color w:val="000000"/>
          <w:sz w:val="24"/>
          <w:szCs w:val="24"/>
        </w:rPr>
        <w:t xml:space="preserve">Общая цена предложения </w:t>
      </w:r>
      <w:r w:rsidRPr="00E66D28">
        <w:rPr>
          <w:b/>
          <w:color w:val="000000"/>
          <w:sz w:val="24"/>
          <w:szCs w:val="24"/>
        </w:rPr>
        <w:t>без учета</w:t>
      </w:r>
      <w:r w:rsidRPr="00E66D28">
        <w:rPr>
          <w:color w:val="000000"/>
          <w:sz w:val="24"/>
          <w:szCs w:val="24"/>
        </w:rPr>
        <w:t xml:space="preserve"> таможенных платежей (пошлины, сборы и НДС) на территории РБ (</w:t>
      </w:r>
      <w:r w:rsidRPr="00E66D28">
        <w:rPr>
          <w:b/>
          <w:color w:val="000000"/>
          <w:sz w:val="24"/>
          <w:szCs w:val="24"/>
        </w:rPr>
        <w:t>для нерезидентов РБ)</w:t>
      </w:r>
      <w:r w:rsidRPr="00E66D28">
        <w:rPr>
          <w:color w:val="000000"/>
          <w:sz w:val="24"/>
          <w:szCs w:val="24"/>
        </w:rPr>
        <w:t>:</w:t>
      </w:r>
    </w:p>
    <w:p w14:paraId="724E40DF" w14:textId="77777777" w:rsidR="006A6DF2" w:rsidRPr="000753EF" w:rsidRDefault="006A6DF2" w:rsidP="006A6DF2">
      <w:pPr>
        <w:rPr>
          <w:color w:val="000000"/>
          <w:sz w:val="24"/>
          <w:szCs w:val="24"/>
        </w:rPr>
      </w:pPr>
      <w:r w:rsidRPr="00E66D28">
        <w:rPr>
          <w:color w:val="000000"/>
          <w:sz w:val="24"/>
          <w:szCs w:val="24"/>
        </w:rPr>
        <w:t>_________________________________________________</w:t>
      </w:r>
      <w:r w:rsidRPr="00E66D28" w:rsidDel="0006607F">
        <w:rPr>
          <w:color w:val="000000"/>
          <w:sz w:val="24"/>
          <w:szCs w:val="24"/>
        </w:rPr>
        <w:t xml:space="preserve"> </w:t>
      </w:r>
      <w:r w:rsidRPr="00E66D28">
        <w:rPr>
          <w:color w:val="000000"/>
          <w:sz w:val="24"/>
          <w:szCs w:val="24"/>
        </w:rPr>
        <w:t xml:space="preserve">_(_______________________прописью___________________________) [валюта </w:t>
      </w:r>
      <w:r w:rsidRPr="000753EF">
        <w:rPr>
          <w:color w:val="000000"/>
          <w:sz w:val="24"/>
          <w:szCs w:val="24"/>
        </w:rPr>
        <w:t>договора]</w:t>
      </w:r>
    </w:p>
    <w:p w14:paraId="3F1B9975" w14:textId="77777777" w:rsidR="006A6DF2" w:rsidRPr="000753EF" w:rsidRDefault="006A6DF2" w:rsidP="006A6DF2">
      <w:pPr>
        <w:rPr>
          <w:color w:val="0070C0"/>
          <w:sz w:val="24"/>
          <w:szCs w:val="24"/>
        </w:rPr>
      </w:pPr>
    </w:p>
    <w:p w14:paraId="20DAED74" w14:textId="77777777" w:rsidR="006A6DF2" w:rsidRPr="000753EF" w:rsidRDefault="006A6DF2" w:rsidP="006A6DF2">
      <w:pPr>
        <w:rPr>
          <w:sz w:val="24"/>
          <w:szCs w:val="24"/>
        </w:rPr>
      </w:pPr>
      <w:r w:rsidRPr="000753EF">
        <w:rPr>
          <w:sz w:val="24"/>
          <w:szCs w:val="24"/>
        </w:rPr>
        <w:t xml:space="preserve">Общая цена предложения (за исключением НДС, уплачиваемого на территории Республики Беларусь, при ввозе товара с территории государств-членов ЕАЭС) </w:t>
      </w:r>
      <w:r w:rsidRPr="000753EF">
        <w:rPr>
          <w:b/>
          <w:sz w:val="24"/>
          <w:szCs w:val="24"/>
        </w:rPr>
        <w:t>(для нерезидентов РБ, поставляющих товар с территории государств-членов ЕАЭС)</w:t>
      </w:r>
      <w:r w:rsidRPr="000753EF">
        <w:rPr>
          <w:sz w:val="24"/>
          <w:szCs w:val="24"/>
        </w:rPr>
        <w:t>:_____________________</w:t>
      </w:r>
    </w:p>
    <w:p w14:paraId="09D44DB7" w14:textId="77777777" w:rsidR="006A6DF2" w:rsidRPr="00E66D28" w:rsidRDefault="006A6DF2" w:rsidP="006A6DF2">
      <w:pPr>
        <w:rPr>
          <w:sz w:val="24"/>
          <w:szCs w:val="24"/>
        </w:rPr>
      </w:pPr>
      <w:r w:rsidRPr="000753EF">
        <w:rPr>
          <w:sz w:val="24"/>
          <w:szCs w:val="24"/>
        </w:rPr>
        <w:t>__________________________________________________________ (_____________прописью______________________)  [валюта договора]</w:t>
      </w:r>
    </w:p>
    <w:p w14:paraId="30B61F67" w14:textId="77777777" w:rsidR="006A6DF2" w:rsidRPr="00E66D28" w:rsidRDefault="006A6DF2" w:rsidP="006A6DF2">
      <w:pPr>
        <w:rPr>
          <w:sz w:val="24"/>
          <w:szCs w:val="24"/>
        </w:rPr>
      </w:pPr>
    </w:p>
    <w:p w14:paraId="55DF758D" w14:textId="77777777" w:rsidR="006A6DF2" w:rsidRPr="00E66D28" w:rsidRDefault="006A6DF2" w:rsidP="006A6DF2">
      <w:pPr>
        <w:rPr>
          <w:color w:val="000000"/>
          <w:sz w:val="24"/>
          <w:szCs w:val="24"/>
        </w:rPr>
      </w:pPr>
      <w:r w:rsidRPr="00E66D28">
        <w:rPr>
          <w:color w:val="000000"/>
          <w:sz w:val="24"/>
          <w:szCs w:val="24"/>
        </w:rPr>
        <w:t xml:space="preserve">Общая цена предложения </w:t>
      </w:r>
      <w:r w:rsidRPr="00E66D28">
        <w:rPr>
          <w:b/>
          <w:color w:val="000000"/>
          <w:sz w:val="24"/>
          <w:szCs w:val="24"/>
        </w:rPr>
        <w:t>с учетом</w:t>
      </w:r>
      <w:r w:rsidRPr="00E66D28">
        <w:rPr>
          <w:color w:val="000000"/>
          <w:sz w:val="24"/>
          <w:szCs w:val="24"/>
        </w:rPr>
        <w:t xml:space="preserve"> таможенных платежей (пошлины, сборы и НДС) на территории РБ (</w:t>
      </w:r>
      <w:r w:rsidRPr="00E66D28">
        <w:rPr>
          <w:b/>
          <w:color w:val="000000"/>
          <w:sz w:val="24"/>
          <w:szCs w:val="24"/>
        </w:rPr>
        <w:t>для резидентов РБ</w:t>
      </w:r>
      <w:r w:rsidRPr="00E66D28">
        <w:rPr>
          <w:color w:val="000000"/>
          <w:sz w:val="24"/>
          <w:szCs w:val="24"/>
        </w:rPr>
        <w:t>):</w:t>
      </w:r>
    </w:p>
    <w:p w14:paraId="78AD98D5" w14:textId="77777777" w:rsidR="006A6DF2" w:rsidRPr="00E66D28" w:rsidRDefault="006A6DF2" w:rsidP="006A6DF2">
      <w:pPr>
        <w:rPr>
          <w:color w:val="000000"/>
          <w:sz w:val="24"/>
          <w:szCs w:val="24"/>
        </w:rPr>
      </w:pPr>
      <w:r w:rsidRPr="00E66D28">
        <w:rPr>
          <w:color w:val="000000"/>
          <w:sz w:val="24"/>
          <w:szCs w:val="24"/>
        </w:rPr>
        <w:t>__________________________________________________(______________________прописью_______________________________)</w:t>
      </w:r>
    </w:p>
    <w:p w14:paraId="36CD11D3" w14:textId="77777777" w:rsidR="006A6DF2" w:rsidRPr="00E66D28" w:rsidRDefault="006A6DF2" w:rsidP="006A6DF2">
      <w:pPr>
        <w:rPr>
          <w:color w:val="000000"/>
          <w:sz w:val="24"/>
          <w:szCs w:val="24"/>
        </w:rPr>
      </w:pPr>
      <w:r w:rsidRPr="00E66D28">
        <w:rPr>
          <w:color w:val="000000"/>
          <w:sz w:val="24"/>
          <w:szCs w:val="24"/>
        </w:rPr>
        <w:t>*Если «Без НДС» указать основание для применения</w:t>
      </w:r>
    </w:p>
    <w:p w14:paraId="74319B99" w14:textId="77777777" w:rsidR="006A6DF2" w:rsidRPr="00E66D28" w:rsidRDefault="006A6DF2" w:rsidP="006A6DF2">
      <w:pPr>
        <w:autoSpaceDE w:val="0"/>
        <w:autoSpaceDN w:val="0"/>
        <w:adjustRightInd w:val="0"/>
        <w:spacing w:before="120"/>
        <w:ind w:firstLine="540"/>
        <w:jc w:val="center"/>
        <w:rPr>
          <w:b/>
          <w:sz w:val="24"/>
          <w:szCs w:val="24"/>
        </w:rPr>
      </w:pPr>
    </w:p>
    <w:p w14:paraId="2E2B3585" w14:textId="77777777" w:rsidR="006A6DF2" w:rsidRPr="00E66D28" w:rsidRDefault="006A6DF2" w:rsidP="006A6DF2"/>
    <w:p w14:paraId="4AB0E963" w14:textId="77777777" w:rsidR="006A6DF2" w:rsidRPr="00E66D28" w:rsidRDefault="006A6DF2" w:rsidP="006A6DF2"/>
    <w:p w14:paraId="7FF64C09" w14:textId="77777777" w:rsidR="006A6DF2" w:rsidRPr="00E66D28" w:rsidRDefault="006A6DF2" w:rsidP="006A6DF2"/>
    <w:p w14:paraId="26CFE3A4" w14:textId="77777777" w:rsidR="006A6DF2" w:rsidRPr="00E66D28" w:rsidRDefault="006A6DF2" w:rsidP="006A6DF2"/>
    <w:p w14:paraId="105CD37D" w14:textId="77777777" w:rsidR="006A6DF2" w:rsidRPr="00E66D28" w:rsidRDefault="006A6DF2" w:rsidP="006A6DF2"/>
    <w:p w14:paraId="542A0BC5" w14:textId="77777777" w:rsidR="006A6DF2" w:rsidRPr="00E66D28" w:rsidRDefault="006A6DF2" w:rsidP="006A6DF2"/>
    <w:p w14:paraId="6C126898" w14:textId="77777777" w:rsidR="006A6DF2" w:rsidRPr="00E66D28" w:rsidRDefault="006A6DF2" w:rsidP="006A6DF2"/>
    <w:p w14:paraId="19437BDE" w14:textId="77777777" w:rsidR="006A6DF2" w:rsidRPr="00E66D28" w:rsidRDefault="006A6DF2" w:rsidP="006A6DF2">
      <w:pPr>
        <w:autoSpaceDE w:val="0"/>
        <w:autoSpaceDN w:val="0"/>
        <w:adjustRightInd w:val="0"/>
        <w:spacing w:before="120"/>
        <w:ind w:firstLine="540"/>
        <w:rPr>
          <w:b/>
          <w:sz w:val="24"/>
          <w:szCs w:val="24"/>
        </w:rPr>
        <w:sectPr w:rsidR="006A6DF2" w:rsidRPr="00E66D28" w:rsidSect="00A43A59">
          <w:footerReference w:type="default" r:id="rId26"/>
          <w:pgSz w:w="16838" w:h="11906" w:orient="landscape" w:code="9"/>
          <w:pgMar w:top="1134" w:right="851" w:bottom="567" w:left="851" w:header="709" w:footer="420" w:gutter="0"/>
          <w:cols w:space="720"/>
          <w:docGrid w:linePitch="272"/>
        </w:sectPr>
      </w:pPr>
    </w:p>
    <w:p w14:paraId="4CF3B5CF" w14:textId="77777777" w:rsidR="006A6DF2" w:rsidRPr="00E66D28" w:rsidRDefault="006A6DF2" w:rsidP="006A6DF2">
      <w:pPr>
        <w:autoSpaceDE w:val="0"/>
        <w:autoSpaceDN w:val="0"/>
        <w:adjustRightInd w:val="0"/>
        <w:spacing w:before="120"/>
        <w:rPr>
          <w:b/>
          <w:sz w:val="24"/>
          <w:szCs w:val="24"/>
        </w:rPr>
      </w:pPr>
    </w:p>
    <w:p w14:paraId="3C92AEF3" w14:textId="77777777" w:rsidR="006A6DF2" w:rsidRPr="00E66D28" w:rsidRDefault="006A6DF2" w:rsidP="006A6DF2">
      <w:pPr>
        <w:autoSpaceDE w:val="0"/>
        <w:autoSpaceDN w:val="0"/>
        <w:adjustRightInd w:val="0"/>
        <w:spacing w:before="120"/>
        <w:ind w:firstLine="540"/>
        <w:jc w:val="center"/>
        <w:rPr>
          <w:b/>
          <w:sz w:val="24"/>
          <w:szCs w:val="24"/>
        </w:rPr>
      </w:pPr>
    </w:p>
    <w:p w14:paraId="624E7791" w14:textId="77777777" w:rsidR="006A6DF2" w:rsidRPr="00E66D28" w:rsidRDefault="006A6DF2" w:rsidP="006A6DF2">
      <w:pPr>
        <w:autoSpaceDE w:val="0"/>
        <w:autoSpaceDN w:val="0"/>
        <w:adjustRightInd w:val="0"/>
        <w:spacing w:before="120"/>
        <w:ind w:firstLine="540"/>
        <w:jc w:val="center"/>
        <w:rPr>
          <w:b/>
          <w:sz w:val="24"/>
          <w:szCs w:val="24"/>
        </w:rPr>
      </w:pPr>
      <w:r w:rsidRPr="00E66D28">
        <w:rPr>
          <w:b/>
          <w:sz w:val="24"/>
          <w:szCs w:val="24"/>
        </w:rPr>
        <w:t>Сведения об участнике-победителе необходимые для заключения договора (контракта)</w:t>
      </w:r>
    </w:p>
    <w:p w14:paraId="774DE6F7" w14:textId="77777777" w:rsidR="006A6DF2" w:rsidRPr="00E66D28" w:rsidRDefault="006A6DF2" w:rsidP="006A6DF2">
      <w:pPr>
        <w:autoSpaceDE w:val="0"/>
        <w:autoSpaceDN w:val="0"/>
        <w:adjustRightInd w:val="0"/>
        <w:spacing w:before="120"/>
        <w:ind w:firstLine="540"/>
        <w:jc w:val="center"/>
        <w:rPr>
          <w:b/>
          <w:sz w:val="24"/>
          <w:szCs w:val="24"/>
        </w:rPr>
      </w:pPr>
      <w:r w:rsidRPr="00E66D28">
        <w:rPr>
          <w:bCs/>
          <w:sz w:val="24"/>
          <w:szCs w:val="24"/>
          <w:lang w:eastAsia="en-US"/>
        </w:rPr>
        <w:t>(в том числе для направления уведомлений, заявлений на открытие аккредитива по договорам (контрактам) и др.)</w:t>
      </w:r>
    </w:p>
    <w:p w14:paraId="02A28426" w14:textId="77777777" w:rsidR="006A6DF2" w:rsidRPr="00E66D28" w:rsidRDefault="006A6DF2" w:rsidP="006A6DF2">
      <w:pPr>
        <w:autoSpaceDE w:val="0"/>
        <w:autoSpaceDN w:val="0"/>
        <w:adjustRightInd w:val="0"/>
        <w:spacing w:before="120"/>
        <w:ind w:firstLine="540"/>
        <w:jc w:val="both"/>
        <w:rPr>
          <w:bCs/>
          <w:sz w:val="24"/>
          <w:szCs w:val="24"/>
          <w:lang w:eastAsia="en-US"/>
        </w:rPr>
      </w:pPr>
    </w:p>
    <w:p w14:paraId="2FB4675E" w14:textId="77777777" w:rsidR="006A6DF2" w:rsidRPr="00E66D28" w:rsidRDefault="006A6DF2" w:rsidP="006A6DF2">
      <w:pPr>
        <w:autoSpaceDE w:val="0"/>
        <w:autoSpaceDN w:val="0"/>
        <w:adjustRightInd w:val="0"/>
        <w:spacing w:before="120"/>
        <w:ind w:firstLine="540"/>
        <w:jc w:val="both"/>
        <w:rPr>
          <w:bCs/>
          <w:sz w:val="24"/>
          <w:szCs w:val="24"/>
          <w:lang w:eastAsia="en-US"/>
        </w:rPr>
      </w:pPr>
      <w:r w:rsidRPr="00E66D28">
        <w:rPr>
          <w:bCs/>
          <w:sz w:val="24"/>
          <w:szCs w:val="24"/>
          <w:lang w:eastAsia="en-US"/>
        </w:rPr>
        <w:t>1. место нахождения участника-победителя (почтовый и юридический адрес) ______________________________________________</w:t>
      </w:r>
    </w:p>
    <w:p w14:paraId="36EE5885" w14:textId="77777777" w:rsidR="006A6DF2" w:rsidRPr="00E66D28" w:rsidRDefault="006A6DF2" w:rsidP="006A6DF2">
      <w:pPr>
        <w:autoSpaceDE w:val="0"/>
        <w:autoSpaceDN w:val="0"/>
        <w:adjustRightInd w:val="0"/>
        <w:spacing w:before="120"/>
        <w:ind w:firstLine="540"/>
        <w:jc w:val="both"/>
        <w:rPr>
          <w:bCs/>
          <w:sz w:val="24"/>
          <w:szCs w:val="24"/>
          <w:lang w:eastAsia="en-US"/>
        </w:rPr>
      </w:pPr>
      <w:r w:rsidRPr="00E66D28">
        <w:rPr>
          <w:bCs/>
          <w:sz w:val="24"/>
          <w:szCs w:val="24"/>
          <w:lang w:eastAsia="en-US"/>
        </w:rPr>
        <w:t>2. адрес электронной почты участника-победителя ______________________________________________</w:t>
      </w:r>
    </w:p>
    <w:p w14:paraId="70C6A8DA" w14:textId="77777777" w:rsidR="006A6DF2" w:rsidRPr="00E66D28" w:rsidRDefault="006A6DF2" w:rsidP="006A6DF2">
      <w:pPr>
        <w:autoSpaceDE w:val="0"/>
        <w:autoSpaceDN w:val="0"/>
        <w:adjustRightInd w:val="0"/>
        <w:spacing w:before="120"/>
        <w:ind w:firstLine="540"/>
        <w:jc w:val="both"/>
        <w:rPr>
          <w:bCs/>
          <w:sz w:val="24"/>
          <w:szCs w:val="24"/>
          <w:lang w:eastAsia="en-US"/>
        </w:rPr>
      </w:pPr>
      <w:r w:rsidRPr="00E66D28">
        <w:rPr>
          <w:bCs/>
          <w:sz w:val="24"/>
          <w:szCs w:val="24"/>
          <w:lang w:eastAsia="en-US"/>
        </w:rPr>
        <w:t>3. телефон участника-победителя __________________________</w:t>
      </w:r>
    </w:p>
    <w:p w14:paraId="1048986D" w14:textId="77777777" w:rsidR="006A6DF2" w:rsidRPr="00E66D28" w:rsidRDefault="006A6DF2" w:rsidP="006A6DF2">
      <w:pPr>
        <w:autoSpaceDE w:val="0"/>
        <w:autoSpaceDN w:val="0"/>
        <w:adjustRightInd w:val="0"/>
        <w:spacing w:before="120"/>
        <w:ind w:left="567" w:hanging="27"/>
        <w:jc w:val="both"/>
        <w:rPr>
          <w:bCs/>
          <w:sz w:val="24"/>
          <w:szCs w:val="24"/>
          <w:lang w:eastAsia="en-US"/>
        </w:rPr>
      </w:pPr>
      <w:r w:rsidRPr="00E66D28">
        <w:rPr>
          <w:bCs/>
          <w:sz w:val="24"/>
          <w:szCs w:val="24"/>
          <w:lang w:eastAsia="en-US"/>
        </w:rPr>
        <w:t xml:space="preserve">4. факс участника-победителя для направления информации по исполнению договоров (контрактов) (в том числе для направления уведомлений, заявлений на открытие аккредитива по договорам (контрактам) и др.) ___________________________ </w:t>
      </w:r>
    </w:p>
    <w:p w14:paraId="4C0C505C" w14:textId="77777777" w:rsidR="006A6DF2" w:rsidRPr="00E66D28" w:rsidRDefault="006A6DF2" w:rsidP="006A6DF2">
      <w:pPr>
        <w:autoSpaceDE w:val="0"/>
        <w:autoSpaceDN w:val="0"/>
        <w:adjustRightInd w:val="0"/>
        <w:ind w:left="540"/>
        <w:jc w:val="both"/>
        <w:rPr>
          <w:bCs/>
          <w:sz w:val="24"/>
          <w:szCs w:val="24"/>
          <w:lang w:eastAsia="en-US"/>
        </w:rPr>
      </w:pPr>
    </w:p>
    <w:p w14:paraId="0F73AD32" w14:textId="77777777" w:rsidR="006A6DF2" w:rsidRPr="00E66D28" w:rsidRDefault="006A6DF2" w:rsidP="006A6DF2">
      <w:pPr>
        <w:autoSpaceDE w:val="0"/>
        <w:autoSpaceDN w:val="0"/>
        <w:adjustRightInd w:val="0"/>
        <w:ind w:left="540"/>
        <w:jc w:val="both"/>
        <w:rPr>
          <w:b/>
          <w:bCs/>
          <w:sz w:val="24"/>
          <w:szCs w:val="24"/>
          <w:lang w:eastAsia="en-US"/>
        </w:rPr>
      </w:pPr>
      <w:r w:rsidRPr="00E66D28">
        <w:rPr>
          <w:b/>
          <w:bCs/>
          <w:sz w:val="24"/>
          <w:szCs w:val="24"/>
          <w:lang w:eastAsia="en-US"/>
        </w:rPr>
        <w:t>5. банковские реквизиты участника-победителя _______________________</w:t>
      </w:r>
    </w:p>
    <w:p w14:paraId="63C80D7C" w14:textId="77777777" w:rsidR="006A6DF2" w:rsidRPr="00E66D28" w:rsidRDefault="006A6DF2" w:rsidP="006A6DF2">
      <w:pPr>
        <w:autoSpaceDE w:val="0"/>
        <w:autoSpaceDN w:val="0"/>
        <w:adjustRightInd w:val="0"/>
        <w:ind w:left="540"/>
        <w:jc w:val="both"/>
        <w:rPr>
          <w:bCs/>
          <w:sz w:val="24"/>
          <w:szCs w:val="24"/>
          <w:lang w:eastAsia="en-US"/>
        </w:rPr>
      </w:pPr>
    </w:p>
    <w:p w14:paraId="0CBA4257" w14:textId="77777777" w:rsidR="006A6DF2" w:rsidRPr="00E66D28" w:rsidRDefault="006A6DF2" w:rsidP="006A6DF2">
      <w:pPr>
        <w:autoSpaceDE w:val="0"/>
        <w:autoSpaceDN w:val="0"/>
        <w:adjustRightInd w:val="0"/>
        <w:ind w:left="567"/>
        <w:jc w:val="both"/>
        <w:rPr>
          <w:bCs/>
          <w:sz w:val="24"/>
          <w:szCs w:val="24"/>
          <w:lang w:eastAsia="en-US"/>
        </w:rPr>
      </w:pPr>
      <w:r w:rsidRPr="00E66D28">
        <w:rPr>
          <w:bCs/>
          <w:sz w:val="24"/>
          <w:szCs w:val="24"/>
          <w:lang w:eastAsia="en-US"/>
        </w:rPr>
        <w:t>7. сведения о наличии представительства участника-победителя – нерезидента Республики Беларусь, зарегистрированного на территории Республики Беларусь (при его наличии):</w:t>
      </w:r>
    </w:p>
    <w:p w14:paraId="608FB37C" w14:textId="77777777" w:rsidR="006A6DF2" w:rsidRPr="00E66D28" w:rsidRDefault="006A6DF2" w:rsidP="006A6DF2">
      <w:pPr>
        <w:autoSpaceDE w:val="0"/>
        <w:autoSpaceDN w:val="0"/>
        <w:adjustRightInd w:val="0"/>
        <w:ind w:firstLine="567"/>
        <w:jc w:val="both"/>
        <w:rPr>
          <w:bCs/>
          <w:sz w:val="24"/>
          <w:szCs w:val="24"/>
          <w:lang w:eastAsia="en-US"/>
        </w:rPr>
      </w:pPr>
      <w:r w:rsidRPr="00E66D28">
        <w:rPr>
          <w:bCs/>
          <w:sz w:val="24"/>
          <w:szCs w:val="24"/>
          <w:lang w:eastAsia="en-US"/>
        </w:rPr>
        <w:t xml:space="preserve">место нахождения представительства______________________________________ </w:t>
      </w:r>
    </w:p>
    <w:p w14:paraId="03E57883" w14:textId="77777777" w:rsidR="006A6DF2" w:rsidRPr="00E66D28" w:rsidRDefault="006A6DF2" w:rsidP="006A6DF2">
      <w:pPr>
        <w:autoSpaceDE w:val="0"/>
        <w:autoSpaceDN w:val="0"/>
        <w:adjustRightInd w:val="0"/>
        <w:ind w:firstLine="567"/>
        <w:jc w:val="both"/>
        <w:rPr>
          <w:bCs/>
          <w:sz w:val="24"/>
          <w:szCs w:val="24"/>
          <w:lang w:eastAsia="en-US"/>
        </w:rPr>
      </w:pPr>
      <w:r w:rsidRPr="00E66D28">
        <w:rPr>
          <w:bCs/>
          <w:sz w:val="24"/>
          <w:szCs w:val="24"/>
          <w:lang w:eastAsia="en-US"/>
        </w:rPr>
        <w:t>почтовый адрес_________________________________________________________</w:t>
      </w:r>
    </w:p>
    <w:p w14:paraId="154CF29D" w14:textId="77777777" w:rsidR="006A6DF2" w:rsidRPr="00E66D28" w:rsidRDefault="006A6DF2" w:rsidP="006A6DF2">
      <w:pPr>
        <w:autoSpaceDE w:val="0"/>
        <w:autoSpaceDN w:val="0"/>
        <w:adjustRightInd w:val="0"/>
        <w:ind w:firstLine="567"/>
        <w:jc w:val="both"/>
        <w:rPr>
          <w:bCs/>
          <w:sz w:val="24"/>
          <w:szCs w:val="24"/>
          <w:lang w:eastAsia="en-US"/>
        </w:rPr>
      </w:pPr>
      <w:r w:rsidRPr="00E66D28">
        <w:rPr>
          <w:bCs/>
          <w:sz w:val="24"/>
          <w:szCs w:val="24"/>
          <w:lang w:eastAsia="en-US"/>
        </w:rPr>
        <w:t>официальные адрес электронной почты____________________________________</w:t>
      </w:r>
    </w:p>
    <w:p w14:paraId="44042D47" w14:textId="77777777" w:rsidR="006A6DF2" w:rsidRPr="00E66D28" w:rsidRDefault="006A6DF2" w:rsidP="006A6DF2">
      <w:pPr>
        <w:autoSpaceDE w:val="0"/>
        <w:autoSpaceDN w:val="0"/>
        <w:adjustRightInd w:val="0"/>
        <w:ind w:firstLine="567"/>
        <w:jc w:val="both"/>
        <w:rPr>
          <w:bCs/>
          <w:sz w:val="24"/>
          <w:szCs w:val="24"/>
          <w:lang w:eastAsia="en-US"/>
        </w:rPr>
      </w:pPr>
      <w:r w:rsidRPr="00E66D28">
        <w:rPr>
          <w:bCs/>
          <w:sz w:val="24"/>
          <w:szCs w:val="24"/>
          <w:lang w:eastAsia="en-US"/>
        </w:rPr>
        <w:t>телефон, факс представительства_________________________________________</w:t>
      </w:r>
    </w:p>
    <w:p w14:paraId="6F49D821" w14:textId="77777777" w:rsidR="006A6DF2" w:rsidRPr="00E66D28" w:rsidRDefault="006A6DF2" w:rsidP="006A6DF2">
      <w:pPr>
        <w:rPr>
          <w:sz w:val="24"/>
          <w:szCs w:val="24"/>
        </w:rPr>
      </w:pPr>
    </w:p>
    <w:p w14:paraId="7EF553EF" w14:textId="77777777" w:rsidR="006A6DF2" w:rsidRPr="00E66D28" w:rsidRDefault="006A6DF2" w:rsidP="006A6DF2">
      <w:pPr>
        <w:rPr>
          <w:sz w:val="24"/>
          <w:szCs w:val="24"/>
        </w:rPr>
      </w:pPr>
      <w:r w:rsidRPr="00E66D28">
        <w:rPr>
          <w:sz w:val="24"/>
          <w:szCs w:val="24"/>
        </w:rPr>
        <w:t xml:space="preserve">           8. фамилия, имя, отчество (при его наличии), должность лица, уполномоченного участником на подписание договора по результатам </w:t>
      </w:r>
    </w:p>
    <w:p w14:paraId="24A1F209" w14:textId="77777777" w:rsidR="006A6DF2" w:rsidRPr="00E66D28" w:rsidRDefault="006A6DF2" w:rsidP="006A6DF2">
      <w:pPr>
        <w:rPr>
          <w:sz w:val="24"/>
          <w:szCs w:val="24"/>
        </w:rPr>
      </w:pPr>
      <w:r w:rsidRPr="00E66D28">
        <w:rPr>
          <w:sz w:val="24"/>
          <w:szCs w:val="24"/>
        </w:rPr>
        <w:t xml:space="preserve">             процедуры закупки _____________________________________________________</w:t>
      </w:r>
    </w:p>
    <w:p w14:paraId="73CF00A2" w14:textId="77777777" w:rsidR="006A6DF2" w:rsidRPr="00E66D28" w:rsidRDefault="006A6DF2" w:rsidP="006A6DF2">
      <w:pPr>
        <w:tabs>
          <w:tab w:val="right" w:pos="15026"/>
        </w:tabs>
        <w:autoSpaceDE w:val="0"/>
        <w:autoSpaceDN w:val="0"/>
        <w:adjustRightInd w:val="0"/>
        <w:ind w:firstLine="567"/>
        <w:jc w:val="both"/>
        <w:rPr>
          <w:bCs/>
          <w:sz w:val="24"/>
          <w:szCs w:val="24"/>
          <w:lang w:eastAsia="en-US"/>
        </w:rPr>
      </w:pPr>
      <w:r w:rsidRPr="00E66D28">
        <w:rPr>
          <w:sz w:val="24"/>
          <w:szCs w:val="24"/>
        </w:rPr>
        <w:t xml:space="preserve"> 9.</w:t>
      </w:r>
      <w:r w:rsidRPr="00E66D28">
        <w:rPr>
          <w:bCs/>
          <w:sz w:val="24"/>
          <w:szCs w:val="24"/>
          <w:lang w:eastAsia="en-US"/>
        </w:rPr>
        <w:t xml:space="preserve"> сведения о документе, подтверждающего полномочия лица на подписание договора (учредительный документ, доверенность, выписка из </w:t>
      </w:r>
    </w:p>
    <w:p w14:paraId="67583DFC" w14:textId="77777777" w:rsidR="006A6DF2" w:rsidRPr="00E66D28" w:rsidRDefault="006A6DF2" w:rsidP="006A6DF2">
      <w:pPr>
        <w:tabs>
          <w:tab w:val="right" w:pos="15026"/>
        </w:tabs>
        <w:autoSpaceDE w:val="0"/>
        <w:autoSpaceDN w:val="0"/>
        <w:adjustRightInd w:val="0"/>
        <w:ind w:firstLine="567"/>
        <w:jc w:val="both"/>
        <w:rPr>
          <w:bCs/>
          <w:sz w:val="24"/>
          <w:szCs w:val="24"/>
          <w:lang w:eastAsia="en-US"/>
        </w:rPr>
      </w:pPr>
      <w:r w:rsidRPr="00E66D28">
        <w:rPr>
          <w:bCs/>
          <w:sz w:val="24"/>
          <w:szCs w:val="24"/>
          <w:lang w:eastAsia="en-US"/>
        </w:rPr>
        <w:t>торгового реестра и др.)</w:t>
      </w:r>
      <w:r w:rsidRPr="00E66D28">
        <w:rPr>
          <w:bCs/>
          <w:sz w:val="24"/>
          <w:szCs w:val="24"/>
          <w:u w:val="single"/>
          <w:lang w:eastAsia="en-US"/>
        </w:rPr>
        <w:t xml:space="preserve"> </w:t>
      </w:r>
      <w:r w:rsidRPr="00E66D28">
        <w:rPr>
          <w:bCs/>
          <w:sz w:val="24"/>
          <w:szCs w:val="24"/>
          <w:u w:val="single"/>
          <w:lang w:eastAsia="en-US"/>
        </w:rPr>
        <w:tab/>
      </w:r>
    </w:p>
    <w:p w14:paraId="3F4EE58E" w14:textId="77777777" w:rsidR="006A6DF2" w:rsidRPr="00E66D28" w:rsidRDefault="006A6DF2" w:rsidP="006A6DF2">
      <w:pPr>
        <w:autoSpaceDE w:val="0"/>
        <w:autoSpaceDN w:val="0"/>
        <w:adjustRightInd w:val="0"/>
        <w:ind w:firstLine="567"/>
        <w:jc w:val="both"/>
        <w:rPr>
          <w:bCs/>
          <w:sz w:val="24"/>
          <w:szCs w:val="24"/>
          <w:lang w:eastAsia="en-US"/>
        </w:rPr>
      </w:pPr>
    </w:p>
    <w:p w14:paraId="50C95FD6" w14:textId="77777777" w:rsidR="006A6DF2" w:rsidRPr="00E66D28" w:rsidRDefault="006A6DF2" w:rsidP="006A6DF2">
      <w:pPr>
        <w:jc w:val="right"/>
        <w:rPr>
          <w:color w:val="000000"/>
          <w:sz w:val="24"/>
          <w:szCs w:val="24"/>
        </w:rPr>
      </w:pPr>
      <w:r w:rsidRPr="00E66D28">
        <w:rPr>
          <w:color w:val="000000"/>
          <w:sz w:val="24"/>
          <w:szCs w:val="24"/>
        </w:rPr>
        <w:t xml:space="preserve">Ф.И.О. руководителя или иного уполномоченного лица </w:t>
      </w:r>
    </w:p>
    <w:p w14:paraId="586E7A1E" w14:textId="77777777" w:rsidR="006A6DF2" w:rsidRPr="00E66D28" w:rsidRDefault="006A6DF2" w:rsidP="006A6DF2">
      <w:pPr>
        <w:jc w:val="right"/>
        <w:rPr>
          <w:color w:val="000000"/>
          <w:sz w:val="24"/>
          <w:szCs w:val="24"/>
        </w:rPr>
        <w:sectPr w:rsidR="006A6DF2" w:rsidRPr="00E66D28" w:rsidSect="00821C85">
          <w:footerReference w:type="default" r:id="rId27"/>
          <w:pgSz w:w="16838" w:h="11906" w:orient="landscape" w:code="9"/>
          <w:pgMar w:top="1134" w:right="851" w:bottom="567" w:left="851" w:header="709" w:footer="420" w:gutter="0"/>
          <w:cols w:space="720"/>
          <w:docGrid w:linePitch="272"/>
        </w:sectPr>
      </w:pPr>
      <w:r w:rsidRPr="00E66D28">
        <w:rPr>
          <w:bCs/>
          <w:sz w:val="24"/>
          <w:szCs w:val="24"/>
          <w:lang w:eastAsia="en-US"/>
        </w:rPr>
        <w:t xml:space="preserve">участника-победителя </w:t>
      </w:r>
      <w:r w:rsidRPr="00E66D28">
        <w:rPr>
          <w:color w:val="000000"/>
          <w:sz w:val="24"/>
          <w:szCs w:val="24"/>
        </w:rPr>
        <w:t>и его подпись</w:t>
      </w:r>
    </w:p>
    <w:p w14:paraId="214FC7E3" w14:textId="77777777" w:rsidR="006A6DF2" w:rsidRPr="00E66D28" w:rsidRDefault="006A6DF2" w:rsidP="006A6DF2">
      <w:pPr>
        <w:pBdr>
          <w:top w:val="nil"/>
          <w:left w:val="nil"/>
          <w:bottom w:val="nil"/>
          <w:right w:val="nil"/>
          <w:between w:val="nil"/>
        </w:pBdr>
        <w:ind w:left="7371"/>
        <w:outlineLvl w:val="0"/>
        <w:rPr>
          <w:b/>
          <w:sz w:val="24"/>
          <w:szCs w:val="24"/>
        </w:rPr>
      </w:pPr>
      <w:r w:rsidRPr="00E66D28">
        <w:rPr>
          <w:b/>
          <w:sz w:val="24"/>
          <w:szCs w:val="24"/>
        </w:rPr>
        <w:lastRenderedPageBreak/>
        <w:t>Приложение 10</w:t>
      </w:r>
    </w:p>
    <w:p w14:paraId="0CB41407" w14:textId="77777777" w:rsidR="006A6DF2" w:rsidRPr="00E66D28" w:rsidRDefault="006A6DF2" w:rsidP="006A6DF2">
      <w:pPr>
        <w:ind w:left="7371"/>
        <w:rPr>
          <w:sz w:val="24"/>
          <w:szCs w:val="24"/>
        </w:rPr>
      </w:pPr>
      <w:r w:rsidRPr="00E66D28">
        <w:rPr>
          <w:sz w:val="24"/>
          <w:szCs w:val="24"/>
        </w:rPr>
        <w:t>к аукционным документам</w:t>
      </w:r>
    </w:p>
    <w:p w14:paraId="73710BBC" w14:textId="77777777" w:rsidR="006A6DF2" w:rsidRPr="00E66D28" w:rsidRDefault="006A6DF2" w:rsidP="006A6DF2">
      <w:pPr>
        <w:rPr>
          <w:sz w:val="24"/>
          <w:szCs w:val="24"/>
        </w:rPr>
      </w:pPr>
    </w:p>
    <w:p w14:paraId="52DC182B" w14:textId="77777777" w:rsidR="006A6DF2" w:rsidRPr="00E66D28" w:rsidRDefault="006A6DF2" w:rsidP="006A6DF2">
      <w:pPr>
        <w:rPr>
          <w:sz w:val="24"/>
          <w:szCs w:val="24"/>
        </w:rPr>
      </w:pPr>
    </w:p>
    <w:p w14:paraId="6098009C" w14:textId="77777777" w:rsidR="006A6DF2" w:rsidRPr="00E66D28" w:rsidRDefault="006A6DF2" w:rsidP="006A6DF2">
      <w:pPr>
        <w:rPr>
          <w:sz w:val="24"/>
          <w:szCs w:val="24"/>
        </w:rPr>
      </w:pPr>
    </w:p>
    <w:p w14:paraId="425C5C74" w14:textId="77777777" w:rsidR="006A6DF2" w:rsidRPr="00E66D28" w:rsidRDefault="006A6DF2" w:rsidP="006A6DF2">
      <w:pPr>
        <w:rPr>
          <w:sz w:val="24"/>
          <w:szCs w:val="24"/>
        </w:rPr>
      </w:pPr>
    </w:p>
    <w:p w14:paraId="6C53AAAD" w14:textId="77777777" w:rsidR="006A6DF2" w:rsidRPr="00E66D28" w:rsidRDefault="006A6DF2" w:rsidP="006A6DF2">
      <w:pPr>
        <w:rPr>
          <w:sz w:val="24"/>
          <w:szCs w:val="24"/>
        </w:rPr>
      </w:pPr>
    </w:p>
    <w:p w14:paraId="60C79533" w14:textId="77777777" w:rsidR="006A6DF2" w:rsidRPr="00E66D28" w:rsidRDefault="006A6DF2" w:rsidP="006A6DF2">
      <w:pPr>
        <w:autoSpaceDE w:val="0"/>
        <w:autoSpaceDN w:val="0"/>
        <w:adjustRightInd w:val="0"/>
        <w:jc w:val="center"/>
        <w:rPr>
          <w:b/>
          <w:color w:val="000000"/>
          <w:sz w:val="24"/>
          <w:szCs w:val="24"/>
        </w:rPr>
      </w:pPr>
      <w:r w:rsidRPr="00E66D28">
        <w:rPr>
          <w:b/>
          <w:color w:val="000000"/>
          <w:sz w:val="24"/>
          <w:szCs w:val="24"/>
        </w:rPr>
        <w:t>ЗАЯВЛЕНИЕ</w:t>
      </w:r>
    </w:p>
    <w:p w14:paraId="63B3A429" w14:textId="77777777" w:rsidR="006A6DF2" w:rsidRPr="00E66D28" w:rsidRDefault="006A6DF2" w:rsidP="006A6DF2">
      <w:pPr>
        <w:rPr>
          <w:sz w:val="24"/>
          <w:szCs w:val="24"/>
        </w:rPr>
      </w:pPr>
    </w:p>
    <w:p w14:paraId="7DADA28A" w14:textId="77777777" w:rsidR="006A6DF2" w:rsidRPr="00E66D28" w:rsidRDefault="006A6DF2" w:rsidP="006A6DF2">
      <w:pPr>
        <w:autoSpaceDE w:val="0"/>
        <w:autoSpaceDN w:val="0"/>
        <w:adjustRightInd w:val="0"/>
        <w:ind w:firstLine="708"/>
        <w:jc w:val="both"/>
        <w:rPr>
          <w:sz w:val="24"/>
          <w:szCs w:val="24"/>
        </w:rPr>
      </w:pPr>
      <w:r w:rsidRPr="00E66D28">
        <w:rPr>
          <w:sz w:val="24"/>
          <w:szCs w:val="24"/>
        </w:rPr>
        <w:t>Участник, заявляет о том, что страной происхождения товара, предлагаемого в рамках аукционного предложения согласно Перечню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Совета Министров Республики Беларусь от 17 марта 2016 № 206</w:t>
      </w:r>
      <w:r w:rsidRPr="00E66D28">
        <w:rPr>
          <w:color w:val="000000"/>
          <w:sz w:val="24"/>
          <w:szCs w:val="24"/>
        </w:rPr>
        <w:t xml:space="preserve"> "О допуске товаров иностранного происхождения и поставщиков, предлагающих такие товары, к участию в процедурах государственных закупок"</w:t>
      </w:r>
      <w:r w:rsidRPr="00E66D28">
        <w:rPr>
          <w:sz w:val="24"/>
          <w:szCs w:val="24"/>
        </w:rPr>
        <w:t xml:space="preserve">, является </w:t>
      </w:r>
      <w:r w:rsidRPr="00E66D28">
        <w:rPr>
          <w:b/>
          <w:sz w:val="24"/>
          <w:szCs w:val="24"/>
        </w:rPr>
        <w:t xml:space="preserve">Республика Армения, Республика Беларусь, Республика Казахстан, Кыргызская Республика и (или) Российская Федерация </w:t>
      </w:r>
      <w:r w:rsidRPr="00E66D28">
        <w:rPr>
          <w:i/>
          <w:sz w:val="24"/>
          <w:szCs w:val="24"/>
        </w:rPr>
        <w:t>(оставить нужное)</w:t>
      </w:r>
      <w:r w:rsidRPr="00E66D28">
        <w:rPr>
          <w:sz w:val="24"/>
          <w:szCs w:val="24"/>
        </w:rPr>
        <w:t>, а также информирует о  наличии документа, подтверждающего страну происхождения данного товара (сертификата о происхождении товара формы СТ-1, сертификат продукции собственного производства, выписка из евразийского реестра промышленных товаров государств - членов Евразийского экономического союза) во втором разделе предложения.</w:t>
      </w:r>
    </w:p>
    <w:p w14:paraId="09418CAF" w14:textId="77777777" w:rsidR="006A6DF2" w:rsidRPr="00E66D28" w:rsidRDefault="006A6DF2" w:rsidP="006A6DF2">
      <w:pPr>
        <w:rPr>
          <w:sz w:val="24"/>
          <w:szCs w:val="24"/>
        </w:rPr>
      </w:pPr>
      <w:r w:rsidRPr="00E66D28">
        <w:br w:type="page"/>
      </w:r>
    </w:p>
    <w:p w14:paraId="32BED57D" w14:textId="77777777" w:rsidR="006A6DF2" w:rsidRPr="00E66D28" w:rsidRDefault="006A6DF2" w:rsidP="006A6DF2">
      <w:pPr>
        <w:autoSpaceDE w:val="0"/>
        <w:autoSpaceDN w:val="0"/>
        <w:adjustRightInd w:val="0"/>
        <w:ind w:left="7371"/>
        <w:rPr>
          <w:b/>
          <w:bCs/>
          <w:color w:val="000000"/>
          <w:sz w:val="24"/>
          <w:szCs w:val="24"/>
        </w:rPr>
      </w:pPr>
      <w:r w:rsidRPr="00E66D28">
        <w:rPr>
          <w:b/>
          <w:bCs/>
          <w:color w:val="000000"/>
          <w:sz w:val="24"/>
          <w:szCs w:val="24"/>
        </w:rPr>
        <w:lastRenderedPageBreak/>
        <w:t>Приложение 14</w:t>
      </w:r>
    </w:p>
    <w:p w14:paraId="5E10F3ED" w14:textId="77777777" w:rsidR="006A6DF2" w:rsidRPr="00E66D28" w:rsidRDefault="006A6DF2" w:rsidP="006A6DF2">
      <w:pPr>
        <w:autoSpaceDE w:val="0"/>
        <w:autoSpaceDN w:val="0"/>
        <w:adjustRightInd w:val="0"/>
        <w:ind w:left="7371"/>
        <w:rPr>
          <w:color w:val="000000"/>
          <w:sz w:val="24"/>
          <w:szCs w:val="24"/>
        </w:rPr>
      </w:pPr>
      <w:r w:rsidRPr="00E66D28">
        <w:rPr>
          <w:color w:val="000000"/>
          <w:sz w:val="24"/>
          <w:szCs w:val="24"/>
        </w:rPr>
        <w:t>к аукционным документам</w:t>
      </w:r>
    </w:p>
    <w:p w14:paraId="4B6AAAEE" w14:textId="77777777" w:rsidR="006A6DF2" w:rsidRPr="00E66D28" w:rsidRDefault="006A6DF2" w:rsidP="006A6DF2">
      <w:pPr>
        <w:autoSpaceDE w:val="0"/>
        <w:autoSpaceDN w:val="0"/>
        <w:adjustRightInd w:val="0"/>
        <w:rPr>
          <w:color w:val="000000"/>
          <w:sz w:val="24"/>
          <w:szCs w:val="24"/>
        </w:rPr>
      </w:pPr>
    </w:p>
    <w:p w14:paraId="562C5283" w14:textId="77777777" w:rsidR="006A6DF2" w:rsidRPr="00E66D28" w:rsidRDefault="006A6DF2" w:rsidP="006A6DF2">
      <w:pPr>
        <w:autoSpaceDE w:val="0"/>
        <w:autoSpaceDN w:val="0"/>
        <w:adjustRightInd w:val="0"/>
        <w:jc w:val="center"/>
        <w:rPr>
          <w:color w:val="000000"/>
          <w:sz w:val="24"/>
          <w:szCs w:val="24"/>
          <w:u w:val="single"/>
        </w:rPr>
      </w:pPr>
      <w:r w:rsidRPr="00E66D28">
        <w:rPr>
          <w:color w:val="000000"/>
          <w:sz w:val="24"/>
          <w:szCs w:val="24"/>
          <w:u w:val="single"/>
        </w:rPr>
        <w:t>Порядок оплаты услуги организатора по организации электронного аукциона</w:t>
      </w:r>
    </w:p>
    <w:p w14:paraId="7D665490" w14:textId="77777777" w:rsidR="006A6DF2" w:rsidRPr="00E66D28" w:rsidRDefault="006A6DF2" w:rsidP="006A6DF2">
      <w:pPr>
        <w:autoSpaceDE w:val="0"/>
        <w:autoSpaceDN w:val="0"/>
        <w:adjustRightInd w:val="0"/>
        <w:jc w:val="center"/>
        <w:rPr>
          <w:color w:val="000000"/>
          <w:sz w:val="24"/>
          <w:szCs w:val="24"/>
          <w:u w:val="single"/>
        </w:rPr>
      </w:pPr>
    </w:p>
    <w:p w14:paraId="59C70482" w14:textId="77777777" w:rsidR="006A6DF2" w:rsidRPr="00E66D28" w:rsidRDefault="006A6DF2" w:rsidP="006A6DF2">
      <w:pPr>
        <w:autoSpaceDE w:val="0"/>
        <w:autoSpaceDN w:val="0"/>
        <w:adjustRightInd w:val="0"/>
        <w:ind w:firstLine="708"/>
        <w:jc w:val="both"/>
        <w:rPr>
          <w:color w:val="000000"/>
          <w:sz w:val="24"/>
          <w:szCs w:val="24"/>
        </w:rPr>
      </w:pPr>
      <w:r w:rsidRPr="00E66D28">
        <w:rPr>
          <w:b/>
          <w:bCs/>
          <w:color w:val="000000"/>
          <w:sz w:val="24"/>
          <w:szCs w:val="24"/>
        </w:rPr>
        <w:t>1.</w:t>
      </w:r>
      <w:r w:rsidRPr="00E66D28">
        <w:rPr>
          <w:color w:val="000000"/>
          <w:sz w:val="24"/>
          <w:szCs w:val="24"/>
        </w:rPr>
        <w:t xml:space="preserve"> Стоимость услуги организатора по организации электронного аукциона за 1 лот (далее – услуги организатора) составляет:</w:t>
      </w:r>
    </w:p>
    <w:p w14:paraId="4304D428" w14:textId="77777777" w:rsidR="006A6DF2" w:rsidRPr="00E66D28" w:rsidRDefault="006A6DF2" w:rsidP="006A6DF2">
      <w:pPr>
        <w:autoSpaceDE w:val="0"/>
        <w:autoSpaceDN w:val="0"/>
        <w:adjustRightInd w:val="0"/>
        <w:spacing w:before="120"/>
        <w:ind w:firstLine="708"/>
        <w:jc w:val="both"/>
        <w:rPr>
          <w:color w:val="000000"/>
          <w:sz w:val="24"/>
          <w:szCs w:val="24"/>
        </w:rPr>
      </w:pPr>
      <w:r w:rsidRPr="00E66D28">
        <w:rPr>
          <w:b/>
          <w:bCs/>
          <w:color w:val="000000"/>
          <w:sz w:val="24"/>
          <w:szCs w:val="24"/>
        </w:rPr>
        <w:t xml:space="preserve">- для резидентов </w:t>
      </w:r>
      <w:r w:rsidRPr="00E66D28">
        <w:rPr>
          <w:color w:val="000000"/>
          <w:sz w:val="24"/>
          <w:szCs w:val="24"/>
        </w:rPr>
        <w:t xml:space="preserve">Республики Беларусь с учетом НДС в размере 20% - </w:t>
      </w:r>
      <w:r w:rsidRPr="00E66D28">
        <w:rPr>
          <w:b/>
          <w:bCs/>
          <w:color w:val="000000"/>
          <w:sz w:val="24"/>
          <w:szCs w:val="24"/>
        </w:rPr>
        <w:t>67,43 белорусских рублей (BYN)</w:t>
      </w:r>
      <w:r w:rsidRPr="00E66D28">
        <w:rPr>
          <w:color w:val="000000"/>
          <w:sz w:val="24"/>
          <w:szCs w:val="24"/>
        </w:rPr>
        <w:t>;</w:t>
      </w:r>
    </w:p>
    <w:p w14:paraId="2B4BCFB5" w14:textId="4787FB27" w:rsidR="006A6DF2" w:rsidRPr="00E66D28" w:rsidRDefault="006A6DF2" w:rsidP="006A6DF2">
      <w:pPr>
        <w:autoSpaceDE w:val="0"/>
        <w:autoSpaceDN w:val="0"/>
        <w:adjustRightInd w:val="0"/>
        <w:spacing w:before="120"/>
        <w:ind w:firstLine="708"/>
        <w:jc w:val="both"/>
        <w:rPr>
          <w:b/>
          <w:bCs/>
          <w:color w:val="000000"/>
          <w:sz w:val="24"/>
          <w:szCs w:val="24"/>
        </w:rPr>
      </w:pPr>
      <w:r w:rsidRPr="005631DB">
        <w:rPr>
          <w:color w:val="000000"/>
          <w:sz w:val="24"/>
          <w:szCs w:val="24"/>
        </w:rPr>
        <w:t xml:space="preserve">- </w:t>
      </w:r>
      <w:r w:rsidRPr="005631DB">
        <w:rPr>
          <w:b/>
          <w:bCs/>
          <w:color w:val="000000"/>
          <w:sz w:val="24"/>
          <w:szCs w:val="24"/>
        </w:rPr>
        <w:t>для нерезидентов</w:t>
      </w:r>
      <w:r w:rsidRPr="005631DB">
        <w:rPr>
          <w:color w:val="000000"/>
          <w:sz w:val="24"/>
          <w:szCs w:val="24"/>
        </w:rPr>
        <w:t xml:space="preserve"> Республики Беларусь с учетом НДС в размере 20% - </w:t>
      </w:r>
      <w:r w:rsidRPr="005631DB">
        <w:rPr>
          <w:b/>
          <w:bCs/>
          <w:color w:val="000000"/>
          <w:sz w:val="24"/>
          <w:szCs w:val="24"/>
        </w:rPr>
        <w:t>24,58 евро, либо 2243,81 российских рубля, либо 193,78 китайских</w:t>
      </w:r>
      <w:r>
        <w:rPr>
          <w:b/>
          <w:bCs/>
          <w:color w:val="000000"/>
          <w:sz w:val="24"/>
          <w:szCs w:val="24"/>
        </w:rPr>
        <w:t xml:space="preserve"> юаня</w:t>
      </w:r>
      <w:r w:rsidRPr="005631DB">
        <w:rPr>
          <w:b/>
          <w:bCs/>
          <w:color w:val="000000"/>
          <w:sz w:val="24"/>
          <w:szCs w:val="24"/>
        </w:rPr>
        <w:t>.</w:t>
      </w:r>
    </w:p>
    <w:p w14:paraId="166C300B" w14:textId="77777777" w:rsidR="006A6DF2" w:rsidRPr="00E66D28" w:rsidRDefault="006A6DF2" w:rsidP="006A6DF2">
      <w:pPr>
        <w:autoSpaceDE w:val="0"/>
        <w:autoSpaceDN w:val="0"/>
        <w:adjustRightInd w:val="0"/>
        <w:spacing w:before="120"/>
        <w:ind w:firstLine="708"/>
        <w:jc w:val="both"/>
        <w:rPr>
          <w:color w:val="000000"/>
          <w:sz w:val="24"/>
          <w:szCs w:val="24"/>
        </w:rPr>
      </w:pPr>
      <w:r w:rsidRPr="00E66D28">
        <w:rPr>
          <w:b/>
          <w:bCs/>
          <w:color w:val="000000"/>
          <w:sz w:val="24"/>
          <w:szCs w:val="24"/>
        </w:rPr>
        <w:t xml:space="preserve">2. </w:t>
      </w:r>
      <w:r w:rsidRPr="00E66D28">
        <w:rPr>
          <w:color w:val="000000"/>
          <w:sz w:val="24"/>
          <w:szCs w:val="24"/>
        </w:rPr>
        <w:t>Не позднее истечения срока для подготовки и подачи предложений участник обязан внести на счет ОАО «Белорусская универсальная товарная биржа» (далее –Биржа) плату за услугу организатора.</w:t>
      </w:r>
    </w:p>
    <w:p w14:paraId="4F7BCEF1" w14:textId="7FBBCAFB" w:rsidR="006A6DF2" w:rsidRPr="00E66D28" w:rsidRDefault="006A6DF2" w:rsidP="006A6DF2">
      <w:pPr>
        <w:autoSpaceDE w:val="0"/>
        <w:autoSpaceDN w:val="0"/>
        <w:adjustRightInd w:val="0"/>
        <w:ind w:firstLine="708"/>
        <w:jc w:val="both"/>
        <w:rPr>
          <w:color w:val="000000"/>
          <w:sz w:val="24"/>
          <w:szCs w:val="24"/>
        </w:rPr>
      </w:pPr>
      <w:r w:rsidRPr="00E66D28">
        <w:rPr>
          <w:color w:val="000000"/>
          <w:sz w:val="24"/>
          <w:szCs w:val="24"/>
        </w:rPr>
        <w:t xml:space="preserve">Участник вносит плату за услугу организатора </w:t>
      </w:r>
      <w:r w:rsidRPr="00E66D28">
        <w:rPr>
          <w:b/>
          <w:bCs/>
          <w:color w:val="000000"/>
          <w:sz w:val="24"/>
          <w:szCs w:val="24"/>
        </w:rPr>
        <w:t>в соответствии со</w:t>
      </w:r>
      <w:r>
        <w:rPr>
          <w:b/>
          <w:bCs/>
          <w:color w:val="000000"/>
          <w:sz w:val="24"/>
          <w:szCs w:val="24"/>
        </w:rPr>
        <w:t xml:space="preserve"> счет-фактурой (приложения 19-2</w:t>
      </w:r>
      <w:r w:rsidR="00C23083">
        <w:rPr>
          <w:b/>
          <w:bCs/>
          <w:color w:val="000000"/>
          <w:sz w:val="24"/>
          <w:szCs w:val="24"/>
        </w:rPr>
        <w:t>2</w:t>
      </w:r>
      <w:r w:rsidRPr="00E66D28">
        <w:rPr>
          <w:b/>
          <w:bCs/>
          <w:color w:val="000000"/>
          <w:sz w:val="24"/>
          <w:szCs w:val="24"/>
        </w:rPr>
        <w:t>)</w:t>
      </w:r>
      <w:r w:rsidRPr="00E66D28">
        <w:rPr>
          <w:color w:val="000000"/>
          <w:sz w:val="24"/>
          <w:szCs w:val="24"/>
        </w:rPr>
        <w:t>, размещенной организатором в составе аукционных документов, в размере, соответствующему количеству лотов, на которое подается предложение.</w:t>
      </w:r>
    </w:p>
    <w:p w14:paraId="5BBECF30" w14:textId="77777777" w:rsidR="006A6DF2" w:rsidRPr="00E66D28" w:rsidRDefault="006A6DF2" w:rsidP="006A6DF2">
      <w:pPr>
        <w:autoSpaceDE w:val="0"/>
        <w:autoSpaceDN w:val="0"/>
        <w:adjustRightInd w:val="0"/>
        <w:ind w:firstLine="708"/>
        <w:jc w:val="both"/>
        <w:rPr>
          <w:color w:val="000000"/>
          <w:sz w:val="24"/>
          <w:szCs w:val="24"/>
        </w:rPr>
      </w:pPr>
      <w:r w:rsidRPr="00E66D28">
        <w:rPr>
          <w:color w:val="000000"/>
          <w:sz w:val="24"/>
          <w:szCs w:val="24"/>
        </w:rPr>
        <w:t>При внесении платы за услугу организатора в графе «Назначение платежа» платежного документа участником указывается: «Участник рег. №____________. Оплата за услугу организатора по организации и проведению электронного аукциона рег. №______________.»</w:t>
      </w:r>
    </w:p>
    <w:p w14:paraId="421F43E5" w14:textId="77777777" w:rsidR="006A6DF2" w:rsidRPr="00E66D28" w:rsidRDefault="006A6DF2" w:rsidP="006A6DF2">
      <w:pPr>
        <w:autoSpaceDE w:val="0"/>
        <w:autoSpaceDN w:val="0"/>
        <w:adjustRightInd w:val="0"/>
        <w:ind w:firstLine="708"/>
        <w:jc w:val="both"/>
        <w:rPr>
          <w:color w:val="000000"/>
          <w:sz w:val="24"/>
          <w:szCs w:val="24"/>
        </w:rPr>
      </w:pPr>
      <w:r w:rsidRPr="00E66D28">
        <w:rPr>
          <w:b/>
          <w:bCs/>
          <w:color w:val="000000"/>
          <w:sz w:val="24"/>
          <w:szCs w:val="24"/>
        </w:rPr>
        <w:t>3.</w:t>
      </w:r>
      <w:r w:rsidRPr="00E66D28">
        <w:rPr>
          <w:color w:val="000000"/>
          <w:sz w:val="24"/>
          <w:szCs w:val="24"/>
        </w:rPr>
        <w:t xml:space="preserve"> При полотовой оплате участник не оплачивает услугу организатора при одновременном соблюдении следующих условий:</w:t>
      </w:r>
    </w:p>
    <w:p w14:paraId="447C91C4" w14:textId="77777777" w:rsidR="006A6DF2" w:rsidRPr="00E66D28" w:rsidRDefault="006A6DF2" w:rsidP="006A6DF2">
      <w:pPr>
        <w:autoSpaceDE w:val="0"/>
        <w:autoSpaceDN w:val="0"/>
        <w:adjustRightInd w:val="0"/>
        <w:ind w:firstLine="708"/>
        <w:jc w:val="both"/>
        <w:rPr>
          <w:color w:val="000000"/>
          <w:sz w:val="24"/>
          <w:szCs w:val="24"/>
        </w:rPr>
      </w:pPr>
      <w:r w:rsidRPr="00E66D28">
        <w:rPr>
          <w:color w:val="000000"/>
          <w:sz w:val="24"/>
          <w:szCs w:val="24"/>
        </w:rPr>
        <w:t>ранее предложение было зарегистрировано по процедуре закупки, указанной организатором в графе «Регистрационные номера проведенных процедур закупок»;</w:t>
      </w:r>
    </w:p>
    <w:p w14:paraId="79F0E36B" w14:textId="77777777" w:rsidR="006A6DF2" w:rsidRPr="00E66D28" w:rsidRDefault="006A6DF2" w:rsidP="006A6DF2">
      <w:pPr>
        <w:autoSpaceDE w:val="0"/>
        <w:autoSpaceDN w:val="0"/>
        <w:adjustRightInd w:val="0"/>
        <w:ind w:firstLine="708"/>
        <w:jc w:val="both"/>
        <w:rPr>
          <w:color w:val="000000"/>
          <w:sz w:val="24"/>
          <w:szCs w:val="24"/>
        </w:rPr>
      </w:pPr>
      <w:r w:rsidRPr="00E66D28">
        <w:rPr>
          <w:color w:val="000000"/>
          <w:sz w:val="24"/>
          <w:szCs w:val="24"/>
        </w:rPr>
        <w:t>новое предложение подается на те же лоты, в которых участник принимал участие;</w:t>
      </w:r>
    </w:p>
    <w:p w14:paraId="29516A32" w14:textId="77777777" w:rsidR="006A6DF2" w:rsidRPr="00E66D28" w:rsidRDefault="006A6DF2" w:rsidP="006A6DF2">
      <w:pPr>
        <w:autoSpaceDE w:val="0"/>
        <w:autoSpaceDN w:val="0"/>
        <w:adjustRightInd w:val="0"/>
        <w:ind w:firstLine="708"/>
        <w:jc w:val="both"/>
        <w:rPr>
          <w:color w:val="000000"/>
          <w:sz w:val="24"/>
          <w:szCs w:val="24"/>
        </w:rPr>
      </w:pPr>
      <w:r w:rsidRPr="00E66D28">
        <w:rPr>
          <w:color w:val="000000"/>
          <w:sz w:val="24"/>
          <w:szCs w:val="24"/>
        </w:rPr>
        <w:t>предложение по лотам, указанным в абзаце третьем настоящей части, было рассмотрено организатором, о чем организатором составлен соответствующий протокол и размещен на ЭТП.</w:t>
      </w:r>
    </w:p>
    <w:p w14:paraId="3363D06A" w14:textId="77777777" w:rsidR="006A6DF2" w:rsidRPr="00E66D28" w:rsidRDefault="006A6DF2" w:rsidP="006A6DF2">
      <w:pPr>
        <w:autoSpaceDE w:val="0"/>
        <w:autoSpaceDN w:val="0"/>
        <w:adjustRightInd w:val="0"/>
        <w:ind w:firstLine="708"/>
        <w:jc w:val="both"/>
        <w:rPr>
          <w:sz w:val="24"/>
          <w:szCs w:val="24"/>
        </w:rPr>
      </w:pPr>
    </w:p>
    <w:p w14:paraId="173F3A97" w14:textId="77777777" w:rsidR="006A6DF2" w:rsidRPr="00E66D28" w:rsidRDefault="006A6DF2" w:rsidP="006A6DF2">
      <w:pPr>
        <w:autoSpaceDE w:val="0"/>
        <w:autoSpaceDN w:val="0"/>
        <w:adjustRightInd w:val="0"/>
        <w:ind w:firstLine="708"/>
        <w:jc w:val="both"/>
        <w:rPr>
          <w:sz w:val="24"/>
          <w:szCs w:val="24"/>
        </w:rPr>
      </w:pPr>
    </w:p>
    <w:p w14:paraId="6FB782A7" w14:textId="77777777" w:rsidR="006A6DF2" w:rsidRPr="00E66D28" w:rsidRDefault="006A6DF2" w:rsidP="006A6DF2">
      <w:pPr>
        <w:autoSpaceDE w:val="0"/>
        <w:autoSpaceDN w:val="0"/>
        <w:adjustRightInd w:val="0"/>
        <w:ind w:firstLine="708"/>
        <w:jc w:val="both"/>
        <w:rPr>
          <w:sz w:val="24"/>
          <w:szCs w:val="24"/>
        </w:rPr>
      </w:pPr>
    </w:p>
    <w:p w14:paraId="6E1C2BAA" w14:textId="77777777" w:rsidR="006A6DF2" w:rsidRPr="00E66D28" w:rsidRDefault="006A6DF2" w:rsidP="006A6DF2">
      <w:pPr>
        <w:autoSpaceDE w:val="0"/>
        <w:autoSpaceDN w:val="0"/>
        <w:adjustRightInd w:val="0"/>
        <w:ind w:firstLine="708"/>
        <w:jc w:val="both"/>
        <w:rPr>
          <w:sz w:val="24"/>
          <w:szCs w:val="24"/>
        </w:rPr>
      </w:pPr>
    </w:p>
    <w:p w14:paraId="49C40148" w14:textId="77777777" w:rsidR="006A6DF2" w:rsidRPr="00E66D28" w:rsidRDefault="006A6DF2" w:rsidP="006A6DF2">
      <w:pPr>
        <w:autoSpaceDE w:val="0"/>
        <w:autoSpaceDN w:val="0"/>
        <w:adjustRightInd w:val="0"/>
        <w:ind w:firstLine="708"/>
        <w:jc w:val="both"/>
        <w:rPr>
          <w:sz w:val="24"/>
          <w:szCs w:val="24"/>
        </w:rPr>
      </w:pPr>
    </w:p>
    <w:p w14:paraId="7F720FFA" w14:textId="77777777" w:rsidR="006A6DF2" w:rsidRPr="00E66D28" w:rsidRDefault="006A6DF2" w:rsidP="006A6DF2">
      <w:pPr>
        <w:autoSpaceDE w:val="0"/>
        <w:autoSpaceDN w:val="0"/>
        <w:adjustRightInd w:val="0"/>
        <w:ind w:firstLine="708"/>
        <w:jc w:val="both"/>
        <w:rPr>
          <w:sz w:val="24"/>
          <w:szCs w:val="24"/>
        </w:rPr>
      </w:pPr>
    </w:p>
    <w:p w14:paraId="55DBEE71" w14:textId="77777777" w:rsidR="006A6DF2" w:rsidRPr="00E66D28" w:rsidRDefault="006A6DF2" w:rsidP="006A6DF2">
      <w:pPr>
        <w:autoSpaceDE w:val="0"/>
        <w:autoSpaceDN w:val="0"/>
        <w:adjustRightInd w:val="0"/>
        <w:ind w:firstLine="708"/>
        <w:jc w:val="both"/>
        <w:rPr>
          <w:sz w:val="24"/>
          <w:szCs w:val="24"/>
        </w:rPr>
      </w:pPr>
    </w:p>
    <w:p w14:paraId="7157525E" w14:textId="77777777" w:rsidR="006A6DF2" w:rsidRPr="00E66D28" w:rsidRDefault="006A6DF2" w:rsidP="006A6DF2">
      <w:pPr>
        <w:autoSpaceDE w:val="0"/>
        <w:autoSpaceDN w:val="0"/>
        <w:adjustRightInd w:val="0"/>
        <w:ind w:firstLine="708"/>
        <w:jc w:val="both"/>
        <w:rPr>
          <w:sz w:val="24"/>
          <w:szCs w:val="24"/>
        </w:rPr>
      </w:pPr>
    </w:p>
    <w:p w14:paraId="3DFFE0E0" w14:textId="77777777" w:rsidR="006A6DF2" w:rsidRPr="00E66D28" w:rsidRDefault="006A6DF2" w:rsidP="006A6DF2">
      <w:pPr>
        <w:autoSpaceDE w:val="0"/>
        <w:autoSpaceDN w:val="0"/>
        <w:adjustRightInd w:val="0"/>
        <w:ind w:firstLine="708"/>
        <w:jc w:val="both"/>
        <w:rPr>
          <w:sz w:val="24"/>
          <w:szCs w:val="24"/>
        </w:rPr>
      </w:pPr>
    </w:p>
    <w:p w14:paraId="1C62CD9D" w14:textId="77777777" w:rsidR="006A6DF2" w:rsidRPr="00E66D28" w:rsidRDefault="006A6DF2" w:rsidP="006A6DF2">
      <w:pPr>
        <w:autoSpaceDE w:val="0"/>
        <w:autoSpaceDN w:val="0"/>
        <w:adjustRightInd w:val="0"/>
        <w:ind w:firstLine="708"/>
        <w:jc w:val="both"/>
        <w:rPr>
          <w:sz w:val="24"/>
          <w:szCs w:val="24"/>
        </w:rPr>
      </w:pPr>
    </w:p>
    <w:p w14:paraId="1576CA84" w14:textId="77777777" w:rsidR="006A6DF2" w:rsidRPr="00E66D28" w:rsidRDefault="006A6DF2" w:rsidP="006A6DF2">
      <w:pPr>
        <w:autoSpaceDE w:val="0"/>
        <w:autoSpaceDN w:val="0"/>
        <w:adjustRightInd w:val="0"/>
        <w:ind w:firstLine="708"/>
        <w:jc w:val="both"/>
        <w:rPr>
          <w:sz w:val="24"/>
          <w:szCs w:val="24"/>
        </w:rPr>
      </w:pPr>
    </w:p>
    <w:p w14:paraId="0943F290" w14:textId="77777777" w:rsidR="006A6DF2" w:rsidRPr="00E66D28" w:rsidRDefault="006A6DF2" w:rsidP="006A6DF2">
      <w:pPr>
        <w:autoSpaceDE w:val="0"/>
        <w:autoSpaceDN w:val="0"/>
        <w:adjustRightInd w:val="0"/>
        <w:ind w:firstLine="708"/>
        <w:jc w:val="both"/>
        <w:rPr>
          <w:sz w:val="24"/>
          <w:szCs w:val="24"/>
        </w:rPr>
      </w:pPr>
    </w:p>
    <w:p w14:paraId="0EBD322B" w14:textId="77777777" w:rsidR="006A6DF2" w:rsidRPr="00E66D28" w:rsidRDefault="006A6DF2" w:rsidP="006A6DF2">
      <w:pPr>
        <w:autoSpaceDE w:val="0"/>
        <w:autoSpaceDN w:val="0"/>
        <w:adjustRightInd w:val="0"/>
        <w:ind w:firstLine="708"/>
        <w:jc w:val="both"/>
        <w:rPr>
          <w:sz w:val="24"/>
          <w:szCs w:val="24"/>
        </w:rPr>
      </w:pPr>
    </w:p>
    <w:p w14:paraId="0B3A4369" w14:textId="77777777" w:rsidR="006A6DF2" w:rsidRPr="00E66D28" w:rsidRDefault="006A6DF2" w:rsidP="006A6DF2">
      <w:pPr>
        <w:autoSpaceDE w:val="0"/>
        <w:autoSpaceDN w:val="0"/>
        <w:adjustRightInd w:val="0"/>
        <w:ind w:firstLine="708"/>
        <w:jc w:val="both"/>
        <w:rPr>
          <w:sz w:val="24"/>
          <w:szCs w:val="24"/>
        </w:rPr>
      </w:pPr>
    </w:p>
    <w:p w14:paraId="5538D7EE" w14:textId="77777777" w:rsidR="006A6DF2" w:rsidRPr="00E66D28" w:rsidRDefault="006A6DF2" w:rsidP="006A6DF2">
      <w:pPr>
        <w:autoSpaceDE w:val="0"/>
        <w:autoSpaceDN w:val="0"/>
        <w:adjustRightInd w:val="0"/>
        <w:ind w:firstLine="708"/>
        <w:jc w:val="both"/>
        <w:rPr>
          <w:sz w:val="24"/>
          <w:szCs w:val="24"/>
        </w:rPr>
      </w:pPr>
    </w:p>
    <w:p w14:paraId="00C09590" w14:textId="77777777" w:rsidR="006A6DF2" w:rsidRPr="00E66D28" w:rsidRDefault="006A6DF2" w:rsidP="006A6DF2">
      <w:pPr>
        <w:autoSpaceDE w:val="0"/>
        <w:autoSpaceDN w:val="0"/>
        <w:adjustRightInd w:val="0"/>
        <w:ind w:firstLine="708"/>
        <w:jc w:val="both"/>
        <w:rPr>
          <w:sz w:val="24"/>
          <w:szCs w:val="24"/>
        </w:rPr>
      </w:pPr>
    </w:p>
    <w:p w14:paraId="77366F74" w14:textId="77777777" w:rsidR="006A6DF2" w:rsidRPr="00E66D28" w:rsidRDefault="006A6DF2" w:rsidP="006A6DF2">
      <w:pPr>
        <w:autoSpaceDE w:val="0"/>
        <w:autoSpaceDN w:val="0"/>
        <w:adjustRightInd w:val="0"/>
        <w:ind w:firstLine="708"/>
        <w:jc w:val="both"/>
        <w:rPr>
          <w:sz w:val="24"/>
          <w:szCs w:val="24"/>
        </w:rPr>
      </w:pPr>
    </w:p>
    <w:p w14:paraId="7E5EB38B" w14:textId="77777777" w:rsidR="006A6DF2" w:rsidRPr="00E66D28" w:rsidRDefault="006A6DF2" w:rsidP="006A6DF2">
      <w:pPr>
        <w:autoSpaceDE w:val="0"/>
        <w:autoSpaceDN w:val="0"/>
        <w:adjustRightInd w:val="0"/>
        <w:ind w:firstLine="708"/>
        <w:jc w:val="both"/>
        <w:rPr>
          <w:sz w:val="24"/>
          <w:szCs w:val="24"/>
        </w:rPr>
      </w:pPr>
    </w:p>
    <w:p w14:paraId="121AD15D" w14:textId="77777777" w:rsidR="006A6DF2" w:rsidRPr="00E66D28" w:rsidRDefault="006A6DF2" w:rsidP="006A6DF2">
      <w:pPr>
        <w:autoSpaceDE w:val="0"/>
        <w:autoSpaceDN w:val="0"/>
        <w:adjustRightInd w:val="0"/>
        <w:ind w:firstLine="708"/>
        <w:jc w:val="both"/>
        <w:rPr>
          <w:sz w:val="24"/>
          <w:szCs w:val="24"/>
        </w:rPr>
      </w:pPr>
    </w:p>
    <w:p w14:paraId="29DE859F" w14:textId="77777777" w:rsidR="006A6DF2" w:rsidRPr="00E66D28" w:rsidRDefault="006A6DF2" w:rsidP="006A6DF2">
      <w:pPr>
        <w:autoSpaceDE w:val="0"/>
        <w:autoSpaceDN w:val="0"/>
        <w:adjustRightInd w:val="0"/>
        <w:ind w:firstLine="708"/>
        <w:jc w:val="both"/>
        <w:rPr>
          <w:sz w:val="24"/>
          <w:szCs w:val="24"/>
        </w:rPr>
      </w:pPr>
    </w:p>
    <w:p w14:paraId="58B8FE60" w14:textId="77777777" w:rsidR="006A6DF2" w:rsidRPr="00E66D28" w:rsidRDefault="006A6DF2" w:rsidP="006A6DF2">
      <w:pPr>
        <w:autoSpaceDE w:val="0"/>
        <w:autoSpaceDN w:val="0"/>
        <w:adjustRightInd w:val="0"/>
        <w:ind w:firstLine="708"/>
        <w:jc w:val="both"/>
        <w:rPr>
          <w:sz w:val="24"/>
          <w:szCs w:val="24"/>
        </w:rPr>
      </w:pPr>
    </w:p>
    <w:p w14:paraId="4C038C01" w14:textId="77777777" w:rsidR="006A6DF2" w:rsidRPr="00E66D28" w:rsidRDefault="006A6DF2" w:rsidP="006A6DF2">
      <w:pPr>
        <w:autoSpaceDE w:val="0"/>
        <w:autoSpaceDN w:val="0"/>
        <w:adjustRightInd w:val="0"/>
        <w:ind w:firstLine="708"/>
        <w:jc w:val="both"/>
        <w:rPr>
          <w:sz w:val="24"/>
          <w:szCs w:val="24"/>
        </w:rPr>
      </w:pPr>
    </w:p>
    <w:p w14:paraId="3F1EE81E" w14:textId="77777777" w:rsidR="006A6DF2" w:rsidRPr="00E66D28" w:rsidRDefault="006A6DF2" w:rsidP="006A6DF2">
      <w:pPr>
        <w:autoSpaceDE w:val="0"/>
        <w:autoSpaceDN w:val="0"/>
        <w:adjustRightInd w:val="0"/>
        <w:ind w:firstLine="708"/>
        <w:jc w:val="both"/>
        <w:rPr>
          <w:sz w:val="24"/>
          <w:szCs w:val="24"/>
        </w:rPr>
      </w:pPr>
    </w:p>
    <w:p w14:paraId="1FBB9400" w14:textId="77777777" w:rsidR="006A6DF2" w:rsidRPr="00E66D28" w:rsidRDefault="006A6DF2" w:rsidP="006A6DF2">
      <w:pPr>
        <w:autoSpaceDE w:val="0"/>
        <w:autoSpaceDN w:val="0"/>
        <w:adjustRightInd w:val="0"/>
        <w:ind w:firstLine="708"/>
        <w:jc w:val="both"/>
        <w:rPr>
          <w:sz w:val="24"/>
          <w:szCs w:val="24"/>
        </w:rPr>
      </w:pPr>
    </w:p>
    <w:p w14:paraId="7A299A50" w14:textId="77777777" w:rsidR="006A6DF2" w:rsidRPr="00E66D28" w:rsidRDefault="006A6DF2" w:rsidP="006A6DF2">
      <w:pPr>
        <w:autoSpaceDE w:val="0"/>
        <w:autoSpaceDN w:val="0"/>
        <w:adjustRightInd w:val="0"/>
        <w:ind w:firstLine="708"/>
        <w:jc w:val="both"/>
        <w:rPr>
          <w:sz w:val="24"/>
          <w:szCs w:val="24"/>
        </w:rPr>
      </w:pPr>
    </w:p>
    <w:p w14:paraId="2911F8DB" w14:textId="77777777" w:rsidR="006A6DF2" w:rsidRPr="00E66D28" w:rsidRDefault="006A6DF2" w:rsidP="006A6DF2">
      <w:pPr>
        <w:autoSpaceDE w:val="0"/>
        <w:autoSpaceDN w:val="0"/>
        <w:adjustRightInd w:val="0"/>
        <w:ind w:firstLine="708"/>
        <w:jc w:val="both"/>
        <w:rPr>
          <w:sz w:val="24"/>
          <w:szCs w:val="24"/>
        </w:rPr>
      </w:pPr>
    </w:p>
    <w:p w14:paraId="3184C4E6" w14:textId="77777777" w:rsidR="006A6DF2" w:rsidRPr="00E66D28" w:rsidRDefault="006A6DF2" w:rsidP="006A6DF2">
      <w:pPr>
        <w:autoSpaceDE w:val="0"/>
        <w:autoSpaceDN w:val="0"/>
        <w:adjustRightInd w:val="0"/>
        <w:ind w:left="7371"/>
        <w:rPr>
          <w:b/>
          <w:bCs/>
          <w:color w:val="000000"/>
          <w:sz w:val="24"/>
          <w:szCs w:val="24"/>
        </w:rPr>
      </w:pPr>
      <w:r w:rsidRPr="00E66D28">
        <w:rPr>
          <w:b/>
          <w:bCs/>
          <w:color w:val="000000"/>
          <w:sz w:val="24"/>
          <w:szCs w:val="24"/>
        </w:rPr>
        <w:t>Приложение 15</w:t>
      </w:r>
    </w:p>
    <w:p w14:paraId="4D826F24" w14:textId="77777777" w:rsidR="006A6DF2" w:rsidRPr="00E66D28" w:rsidRDefault="006A6DF2" w:rsidP="006A6DF2">
      <w:pPr>
        <w:autoSpaceDE w:val="0"/>
        <w:autoSpaceDN w:val="0"/>
        <w:adjustRightInd w:val="0"/>
        <w:ind w:left="7371"/>
        <w:rPr>
          <w:color w:val="000000"/>
          <w:sz w:val="24"/>
          <w:szCs w:val="24"/>
        </w:rPr>
      </w:pPr>
      <w:r w:rsidRPr="00E66D28">
        <w:rPr>
          <w:color w:val="000000"/>
          <w:sz w:val="24"/>
          <w:szCs w:val="24"/>
        </w:rPr>
        <w:t>к аукционным документам</w:t>
      </w:r>
    </w:p>
    <w:p w14:paraId="1FEE8BC6" w14:textId="77777777" w:rsidR="006A6DF2" w:rsidRPr="00E66D28" w:rsidRDefault="006A6DF2" w:rsidP="006A6DF2">
      <w:pPr>
        <w:jc w:val="center"/>
        <w:rPr>
          <w:b/>
          <w:sz w:val="24"/>
          <w:szCs w:val="24"/>
        </w:rPr>
      </w:pPr>
      <w:r w:rsidRPr="00E66D28">
        <w:rPr>
          <w:b/>
          <w:sz w:val="24"/>
          <w:szCs w:val="24"/>
        </w:rPr>
        <w:t>ОБЯЗАТЕЛЬСТВО</w:t>
      </w:r>
    </w:p>
    <w:p w14:paraId="1D7500A6" w14:textId="77777777" w:rsidR="006A6DF2" w:rsidRPr="00E66D28" w:rsidRDefault="006A6DF2" w:rsidP="006A6DF2">
      <w:pPr>
        <w:jc w:val="center"/>
        <w:rPr>
          <w:b/>
          <w:sz w:val="24"/>
          <w:szCs w:val="24"/>
        </w:rPr>
      </w:pPr>
      <w:r w:rsidRPr="00E66D28">
        <w:rPr>
          <w:b/>
        </w:rPr>
        <w:t>(для не единичных экземпляров)</w:t>
      </w:r>
    </w:p>
    <w:p w14:paraId="2CA6B25A" w14:textId="77777777" w:rsidR="006A6DF2" w:rsidRPr="00E66D28" w:rsidRDefault="006A6DF2" w:rsidP="006A6DF2">
      <w:pPr>
        <w:rPr>
          <w:sz w:val="24"/>
          <w:szCs w:val="24"/>
        </w:rPr>
      </w:pPr>
    </w:p>
    <w:p w14:paraId="1214FC91" w14:textId="77777777" w:rsidR="006A6DF2" w:rsidRPr="00E66D28" w:rsidRDefault="006A6DF2" w:rsidP="006A6DF2">
      <w:pPr>
        <w:pBdr>
          <w:top w:val="nil"/>
          <w:left w:val="nil"/>
          <w:bottom w:val="nil"/>
          <w:right w:val="nil"/>
          <w:between w:val="nil"/>
        </w:pBdr>
        <w:ind w:firstLine="709"/>
        <w:jc w:val="both"/>
        <w:rPr>
          <w:sz w:val="24"/>
          <w:szCs w:val="24"/>
        </w:rPr>
      </w:pPr>
      <w:r w:rsidRPr="00E66D28">
        <w:rPr>
          <w:sz w:val="24"/>
          <w:szCs w:val="24"/>
        </w:rPr>
        <w:t xml:space="preserve">Участник берет на себя обязательство по лоту №____ процедуры государственной закупки </w:t>
      </w:r>
      <w:r w:rsidRPr="00E66D28">
        <w:rPr>
          <w:sz w:val="24"/>
          <w:szCs w:val="24"/>
          <w:lang w:val="en-US"/>
        </w:rPr>
        <w:t>AU</w:t>
      </w:r>
      <w:r w:rsidRPr="00E66D28">
        <w:rPr>
          <w:sz w:val="24"/>
          <w:szCs w:val="24"/>
        </w:rPr>
        <w:t xml:space="preserve">________________: </w:t>
      </w:r>
    </w:p>
    <w:p w14:paraId="4A2A004C" w14:textId="77777777" w:rsidR="006A6DF2" w:rsidRPr="00E66D28" w:rsidRDefault="006A6DF2" w:rsidP="006A6DF2">
      <w:pPr>
        <w:autoSpaceDE w:val="0"/>
        <w:autoSpaceDN w:val="0"/>
        <w:adjustRightInd w:val="0"/>
        <w:ind w:firstLine="708"/>
        <w:jc w:val="both"/>
        <w:rPr>
          <w:sz w:val="24"/>
          <w:szCs w:val="24"/>
        </w:rPr>
      </w:pPr>
      <w:r w:rsidRPr="00E66D28">
        <w:rPr>
          <w:sz w:val="24"/>
          <w:szCs w:val="24"/>
        </w:rPr>
        <w:t xml:space="preserve">- предоставить при поставке средств измерений копию сертификата утверждения типа средств измерений </w:t>
      </w:r>
    </w:p>
    <w:p w14:paraId="485A313C" w14:textId="77777777" w:rsidR="006A6DF2" w:rsidRPr="00E66D28" w:rsidRDefault="006A6DF2" w:rsidP="006A6DF2">
      <w:pPr>
        <w:pBdr>
          <w:top w:val="nil"/>
          <w:left w:val="nil"/>
          <w:bottom w:val="nil"/>
          <w:right w:val="nil"/>
          <w:between w:val="nil"/>
        </w:pBdr>
        <w:ind w:firstLine="709"/>
        <w:jc w:val="both"/>
        <w:rPr>
          <w:sz w:val="24"/>
          <w:szCs w:val="24"/>
        </w:rPr>
      </w:pPr>
      <w:r w:rsidRPr="00E66D28">
        <w:rPr>
          <w:sz w:val="24"/>
          <w:szCs w:val="24"/>
        </w:rPr>
        <w:t>- предоставить свидетельство о проведении первичной метрологической поверки средств измерений в срок не позднее даты их ввода в эксплуатацию;</w:t>
      </w:r>
    </w:p>
    <w:p w14:paraId="471FAB87" w14:textId="77777777" w:rsidR="006A6DF2" w:rsidRPr="00E66D28" w:rsidRDefault="006A6DF2" w:rsidP="006A6DF2">
      <w:pPr>
        <w:autoSpaceDE w:val="0"/>
        <w:autoSpaceDN w:val="0"/>
        <w:adjustRightInd w:val="0"/>
        <w:ind w:firstLine="708"/>
        <w:jc w:val="both"/>
        <w:rPr>
          <w:sz w:val="24"/>
          <w:szCs w:val="24"/>
        </w:rPr>
      </w:pPr>
      <w:r w:rsidRPr="00E66D28">
        <w:rPr>
          <w:sz w:val="24"/>
          <w:szCs w:val="24"/>
        </w:rPr>
        <w:t>-провести метрологическую поверку средств измерений в случае осуществления их ремонта в период гарантийного срока.</w:t>
      </w:r>
    </w:p>
    <w:p w14:paraId="250446FE" w14:textId="77777777" w:rsidR="006A6DF2" w:rsidRPr="00E66D28" w:rsidRDefault="006A6DF2" w:rsidP="006A6DF2">
      <w:pPr>
        <w:autoSpaceDE w:val="0"/>
        <w:autoSpaceDN w:val="0"/>
        <w:adjustRightInd w:val="0"/>
        <w:ind w:firstLine="708"/>
        <w:jc w:val="both"/>
        <w:rPr>
          <w:sz w:val="24"/>
          <w:szCs w:val="24"/>
        </w:rPr>
      </w:pPr>
    </w:p>
    <w:p w14:paraId="302435CC" w14:textId="77777777" w:rsidR="006A6DF2" w:rsidRPr="00E66D28" w:rsidRDefault="006A6DF2" w:rsidP="006A6DF2">
      <w:pPr>
        <w:autoSpaceDE w:val="0"/>
        <w:autoSpaceDN w:val="0"/>
        <w:adjustRightInd w:val="0"/>
        <w:ind w:firstLine="708"/>
        <w:jc w:val="both"/>
        <w:rPr>
          <w:sz w:val="24"/>
          <w:szCs w:val="24"/>
        </w:rPr>
      </w:pPr>
    </w:p>
    <w:p w14:paraId="78309D6F" w14:textId="77777777" w:rsidR="006A6DF2" w:rsidRPr="00E66D28" w:rsidRDefault="006A6DF2" w:rsidP="006A6DF2">
      <w:pPr>
        <w:autoSpaceDE w:val="0"/>
        <w:autoSpaceDN w:val="0"/>
        <w:adjustRightInd w:val="0"/>
        <w:ind w:firstLine="708"/>
        <w:jc w:val="both"/>
        <w:rPr>
          <w:sz w:val="24"/>
          <w:szCs w:val="24"/>
        </w:rPr>
      </w:pPr>
    </w:p>
    <w:p w14:paraId="7C14B2B7" w14:textId="77777777" w:rsidR="006A6DF2" w:rsidRPr="00E66D28" w:rsidRDefault="006A6DF2" w:rsidP="006A6DF2">
      <w:pPr>
        <w:autoSpaceDE w:val="0"/>
        <w:autoSpaceDN w:val="0"/>
        <w:adjustRightInd w:val="0"/>
        <w:ind w:firstLine="708"/>
        <w:jc w:val="both"/>
        <w:rPr>
          <w:sz w:val="24"/>
          <w:szCs w:val="24"/>
        </w:rPr>
      </w:pPr>
    </w:p>
    <w:p w14:paraId="41191F60" w14:textId="77777777" w:rsidR="006A6DF2" w:rsidRPr="00E66D28" w:rsidRDefault="006A6DF2" w:rsidP="006A6DF2">
      <w:pPr>
        <w:autoSpaceDE w:val="0"/>
        <w:autoSpaceDN w:val="0"/>
        <w:adjustRightInd w:val="0"/>
        <w:ind w:firstLine="708"/>
        <w:jc w:val="both"/>
        <w:rPr>
          <w:sz w:val="24"/>
          <w:szCs w:val="24"/>
        </w:rPr>
      </w:pPr>
    </w:p>
    <w:p w14:paraId="7BD57A51" w14:textId="77777777" w:rsidR="006A6DF2" w:rsidRPr="00E66D28" w:rsidRDefault="006A6DF2" w:rsidP="006A6DF2">
      <w:pPr>
        <w:autoSpaceDE w:val="0"/>
        <w:autoSpaceDN w:val="0"/>
        <w:adjustRightInd w:val="0"/>
        <w:ind w:firstLine="708"/>
        <w:jc w:val="both"/>
        <w:rPr>
          <w:sz w:val="24"/>
          <w:szCs w:val="24"/>
        </w:rPr>
      </w:pPr>
    </w:p>
    <w:p w14:paraId="47C26A77" w14:textId="77777777" w:rsidR="006A6DF2" w:rsidRPr="00E66D28" w:rsidRDefault="006A6DF2" w:rsidP="006A6DF2">
      <w:pPr>
        <w:autoSpaceDE w:val="0"/>
        <w:autoSpaceDN w:val="0"/>
        <w:adjustRightInd w:val="0"/>
        <w:ind w:firstLine="708"/>
        <w:jc w:val="both"/>
        <w:rPr>
          <w:sz w:val="24"/>
          <w:szCs w:val="24"/>
        </w:rPr>
      </w:pPr>
    </w:p>
    <w:p w14:paraId="087B2695" w14:textId="77777777" w:rsidR="006A6DF2" w:rsidRPr="00E66D28" w:rsidRDefault="006A6DF2" w:rsidP="006A6DF2">
      <w:pPr>
        <w:autoSpaceDE w:val="0"/>
        <w:autoSpaceDN w:val="0"/>
        <w:adjustRightInd w:val="0"/>
        <w:ind w:firstLine="708"/>
        <w:jc w:val="both"/>
        <w:rPr>
          <w:sz w:val="24"/>
          <w:szCs w:val="24"/>
        </w:rPr>
      </w:pPr>
    </w:p>
    <w:p w14:paraId="7783E350" w14:textId="77777777" w:rsidR="006A6DF2" w:rsidRPr="00E66D28" w:rsidRDefault="006A6DF2" w:rsidP="006A6DF2">
      <w:pPr>
        <w:autoSpaceDE w:val="0"/>
        <w:autoSpaceDN w:val="0"/>
        <w:adjustRightInd w:val="0"/>
        <w:ind w:firstLine="708"/>
        <w:jc w:val="both"/>
        <w:rPr>
          <w:sz w:val="24"/>
          <w:szCs w:val="24"/>
        </w:rPr>
      </w:pPr>
    </w:p>
    <w:p w14:paraId="19B47551" w14:textId="77777777" w:rsidR="006A6DF2" w:rsidRPr="00E66D28" w:rsidRDefault="006A6DF2" w:rsidP="006A6DF2">
      <w:pPr>
        <w:autoSpaceDE w:val="0"/>
        <w:autoSpaceDN w:val="0"/>
        <w:adjustRightInd w:val="0"/>
        <w:ind w:firstLine="708"/>
        <w:jc w:val="both"/>
        <w:rPr>
          <w:sz w:val="24"/>
          <w:szCs w:val="24"/>
        </w:rPr>
      </w:pPr>
    </w:p>
    <w:p w14:paraId="3B0564A4" w14:textId="77777777" w:rsidR="006A6DF2" w:rsidRPr="00E66D28" w:rsidRDefault="006A6DF2" w:rsidP="006A6DF2">
      <w:pPr>
        <w:autoSpaceDE w:val="0"/>
        <w:autoSpaceDN w:val="0"/>
        <w:adjustRightInd w:val="0"/>
        <w:ind w:firstLine="708"/>
        <w:jc w:val="both"/>
        <w:rPr>
          <w:sz w:val="24"/>
          <w:szCs w:val="24"/>
        </w:rPr>
      </w:pPr>
    </w:p>
    <w:p w14:paraId="58F2B49A" w14:textId="77777777" w:rsidR="006A6DF2" w:rsidRPr="00E66D28" w:rsidRDefault="006A6DF2" w:rsidP="006A6DF2">
      <w:pPr>
        <w:autoSpaceDE w:val="0"/>
        <w:autoSpaceDN w:val="0"/>
        <w:adjustRightInd w:val="0"/>
        <w:ind w:firstLine="708"/>
        <w:jc w:val="both"/>
        <w:rPr>
          <w:sz w:val="24"/>
          <w:szCs w:val="24"/>
        </w:rPr>
      </w:pPr>
    </w:p>
    <w:p w14:paraId="72076DA8" w14:textId="77777777" w:rsidR="006A6DF2" w:rsidRPr="00E66D28" w:rsidRDefault="006A6DF2" w:rsidP="006A6DF2">
      <w:pPr>
        <w:autoSpaceDE w:val="0"/>
        <w:autoSpaceDN w:val="0"/>
        <w:adjustRightInd w:val="0"/>
        <w:ind w:firstLine="708"/>
        <w:jc w:val="both"/>
        <w:rPr>
          <w:sz w:val="24"/>
          <w:szCs w:val="24"/>
        </w:rPr>
      </w:pPr>
    </w:p>
    <w:p w14:paraId="2206AD96" w14:textId="77777777" w:rsidR="006A6DF2" w:rsidRPr="00E66D28" w:rsidRDefault="006A6DF2" w:rsidP="006A6DF2">
      <w:pPr>
        <w:autoSpaceDE w:val="0"/>
        <w:autoSpaceDN w:val="0"/>
        <w:adjustRightInd w:val="0"/>
        <w:ind w:firstLine="708"/>
        <w:jc w:val="both"/>
        <w:rPr>
          <w:sz w:val="24"/>
          <w:szCs w:val="24"/>
        </w:rPr>
      </w:pPr>
    </w:p>
    <w:p w14:paraId="753E082A" w14:textId="77777777" w:rsidR="006A6DF2" w:rsidRPr="00E66D28" w:rsidRDefault="006A6DF2" w:rsidP="006A6DF2">
      <w:pPr>
        <w:autoSpaceDE w:val="0"/>
        <w:autoSpaceDN w:val="0"/>
        <w:adjustRightInd w:val="0"/>
        <w:ind w:firstLine="708"/>
        <w:jc w:val="both"/>
        <w:rPr>
          <w:sz w:val="24"/>
          <w:szCs w:val="24"/>
        </w:rPr>
      </w:pPr>
    </w:p>
    <w:p w14:paraId="67CC27B2" w14:textId="77777777" w:rsidR="006A6DF2" w:rsidRPr="00E66D28" w:rsidRDefault="006A6DF2" w:rsidP="006A6DF2">
      <w:pPr>
        <w:autoSpaceDE w:val="0"/>
        <w:autoSpaceDN w:val="0"/>
        <w:adjustRightInd w:val="0"/>
        <w:ind w:firstLine="708"/>
        <w:jc w:val="both"/>
        <w:rPr>
          <w:sz w:val="24"/>
          <w:szCs w:val="24"/>
        </w:rPr>
      </w:pPr>
    </w:p>
    <w:p w14:paraId="1E1BBBFF" w14:textId="77777777" w:rsidR="006A6DF2" w:rsidRPr="00E66D28" w:rsidRDefault="006A6DF2" w:rsidP="006A6DF2">
      <w:pPr>
        <w:autoSpaceDE w:val="0"/>
        <w:autoSpaceDN w:val="0"/>
        <w:adjustRightInd w:val="0"/>
        <w:ind w:firstLine="708"/>
        <w:jc w:val="both"/>
        <w:rPr>
          <w:sz w:val="24"/>
          <w:szCs w:val="24"/>
        </w:rPr>
      </w:pPr>
    </w:p>
    <w:p w14:paraId="2907E16E" w14:textId="77777777" w:rsidR="006A6DF2" w:rsidRPr="00E66D28" w:rsidRDefault="006A6DF2" w:rsidP="006A6DF2">
      <w:pPr>
        <w:autoSpaceDE w:val="0"/>
        <w:autoSpaceDN w:val="0"/>
        <w:adjustRightInd w:val="0"/>
        <w:ind w:firstLine="708"/>
        <w:jc w:val="both"/>
        <w:rPr>
          <w:sz w:val="24"/>
          <w:szCs w:val="24"/>
        </w:rPr>
      </w:pPr>
    </w:p>
    <w:p w14:paraId="2E6010DA" w14:textId="77777777" w:rsidR="006A6DF2" w:rsidRPr="00E66D28" w:rsidRDefault="006A6DF2" w:rsidP="006A6DF2">
      <w:pPr>
        <w:autoSpaceDE w:val="0"/>
        <w:autoSpaceDN w:val="0"/>
        <w:adjustRightInd w:val="0"/>
        <w:ind w:firstLine="708"/>
        <w:jc w:val="both"/>
        <w:rPr>
          <w:sz w:val="24"/>
          <w:szCs w:val="24"/>
        </w:rPr>
      </w:pPr>
    </w:p>
    <w:p w14:paraId="36735782" w14:textId="77777777" w:rsidR="006A6DF2" w:rsidRPr="00E66D28" w:rsidRDefault="006A6DF2" w:rsidP="006A6DF2">
      <w:pPr>
        <w:autoSpaceDE w:val="0"/>
        <w:autoSpaceDN w:val="0"/>
        <w:adjustRightInd w:val="0"/>
        <w:ind w:firstLine="708"/>
        <w:jc w:val="both"/>
        <w:rPr>
          <w:sz w:val="24"/>
          <w:szCs w:val="24"/>
        </w:rPr>
      </w:pPr>
    </w:p>
    <w:p w14:paraId="01F0E7AD" w14:textId="77777777" w:rsidR="006A6DF2" w:rsidRPr="00E66D28" w:rsidRDefault="006A6DF2" w:rsidP="006A6DF2">
      <w:pPr>
        <w:autoSpaceDE w:val="0"/>
        <w:autoSpaceDN w:val="0"/>
        <w:adjustRightInd w:val="0"/>
        <w:ind w:firstLine="708"/>
        <w:jc w:val="both"/>
        <w:rPr>
          <w:sz w:val="24"/>
          <w:szCs w:val="24"/>
        </w:rPr>
      </w:pPr>
    </w:p>
    <w:p w14:paraId="11F49C56" w14:textId="77777777" w:rsidR="006A6DF2" w:rsidRPr="00E66D28" w:rsidRDefault="006A6DF2" w:rsidP="006A6DF2">
      <w:pPr>
        <w:autoSpaceDE w:val="0"/>
        <w:autoSpaceDN w:val="0"/>
        <w:adjustRightInd w:val="0"/>
        <w:ind w:firstLine="708"/>
        <w:jc w:val="both"/>
        <w:rPr>
          <w:sz w:val="24"/>
          <w:szCs w:val="24"/>
        </w:rPr>
      </w:pPr>
    </w:p>
    <w:p w14:paraId="701E4378" w14:textId="77777777" w:rsidR="006A6DF2" w:rsidRPr="00E66D28" w:rsidRDefault="006A6DF2" w:rsidP="006A6DF2">
      <w:pPr>
        <w:autoSpaceDE w:val="0"/>
        <w:autoSpaceDN w:val="0"/>
        <w:adjustRightInd w:val="0"/>
        <w:ind w:firstLine="708"/>
        <w:jc w:val="both"/>
        <w:rPr>
          <w:sz w:val="24"/>
          <w:szCs w:val="24"/>
        </w:rPr>
      </w:pPr>
    </w:p>
    <w:p w14:paraId="540F3439" w14:textId="77777777" w:rsidR="006A6DF2" w:rsidRPr="00E66D28" w:rsidRDefault="006A6DF2" w:rsidP="006A6DF2">
      <w:pPr>
        <w:autoSpaceDE w:val="0"/>
        <w:autoSpaceDN w:val="0"/>
        <w:adjustRightInd w:val="0"/>
        <w:ind w:firstLine="708"/>
        <w:jc w:val="both"/>
        <w:rPr>
          <w:sz w:val="24"/>
          <w:szCs w:val="24"/>
        </w:rPr>
      </w:pPr>
    </w:p>
    <w:p w14:paraId="6653629E" w14:textId="77777777" w:rsidR="006A6DF2" w:rsidRPr="00E66D28" w:rsidRDefault="006A6DF2" w:rsidP="006A6DF2">
      <w:pPr>
        <w:autoSpaceDE w:val="0"/>
        <w:autoSpaceDN w:val="0"/>
        <w:adjustRightInd w:val="0"/>
        <w:ind w:firstLine="708"/>
        <w:jc w:val="both"/>
        <w:rPr>
          <w:sz w:val="24"/>
          <w:szCs w:val="24"/>
        </w:rPr>
      </w:pPr>
    </w:p>
    <w:p w14:paraId="27FB4787" w14:textId="77777777" w:rsidR="006A6DF2" w:rsidRPr="00E66D28" w:rsidRDefault="006A6DF2" w:rsidP="006A6DF2">
      <w:pPr>
        <w:autoSpaceDE w:val="0"/>
        <w:autoSpaceDN w:val="0"/>
        <w:adjustRightInd w:val="0"/>
        <w:ind w:firstLine="708"/>
        <w:jc w:val="both"/>
        <w:rPr>
          <w:sz w:val="24"/>
          <w:szCs w:val="24"/>
        </w:rPr>
      </w:pPr>
    </w:p>
    <w:p w14:paraId="6DF3D0BE" w14:textId="77777777" w:rsidR="006A6DF2" w:rsidRPr="00E66D28" w:rsidRDefault="006A6DF2" w:rsidP="006A6DF2">
      <w:pPr>
        <w:autoSpaceDE w:val="0"/>
        <w:autoSpaceDN w:val="0"/>
        <w:adjustRightInd w:val="0"/>
        <w:ind w:firstLine="708"/>
        <w:jc w:val="both"/>
        <w:rPr>
          <w:sz w:val="24"/>
          <w:szCs w:val="24"/>
        </w:rPr>
      </w:pPr>
    </w:p>
    <w:p w14:paraId="3D9C0CE6" w14:textId="77777777" w:rsidR="006A6DF2" w:rsidRPr="00E66D28" w:rsidRDefault="006A6DF2" w:rsidP="006A6DF2">
      <w:pPr>
        <w:autoSpaceDE w:val="0"/>
        <w:autoSpaceDN w:val="0"/>
        <w:adjustRightInd w:val="0"/>
        <w:ind w:firstLine="708"/>
        <w:jc w:val="both"/>
        <w:rPr>
          <w:sz w:val="24"/>
          <w:szCs w:val="24"/>
        </w:rPr>
      </w:pPr>
    </w:p>
    <w:p w14:paraId="26A7A168" w14:textId="77777777" w:rsidR="006A6DF2" w:rsidRPr="00E66D28" w:rsidRDefault="006A6DF2" w:rsidP="006A6DF2">
      <w:pPr>
        <w:autoSpaceDE w:val="0"/>
        <w:autoSpaceDN w:val="0"/>
        <w:adjustRightInd w:val="0"/>
        <w:ind w:firstLine="708"/>
        <w:jc w:val="both"/>
        <w:rPr>
          <w:sz w:val="24"/>
          <w:szCs w:val="24"/>
        </w:rPr>
      </w:pPr>
    </w:p>
    <w:p w14:paraId="07E7E20F" w14:textId="77777777" w:rsidR="006A6DF2" w:rsidRPr="00E66D28" w:rsidRDefault="006A6DF2" w:rsidP="006A6DF2">
      <w:pPr>
        <w:autoSpaceDE w:val="0"/>
        <w:autoSpaceDN w:val="0"/>
        <w:adjustRightInd w:val="0"/>
        <w:ind w:firstLine="708"/>
        <w:jc w:val="both"/>
        <w:rPr>
          <w:sz w:val="24"/>
          <w:szCs w:val="24"/>
        </w:rPr>
      </w:pPr>
    </w:p>
    <w:p w14:paraId="65D813AB" w14:textId="77777777" w:rsidR="006A6DF2" w:rsidRPr="00E66D28" w:rsidRDefault="006A6DF2" w:rsidP="006A6DF2">
      <w:pPr>
        <w:autoSpaceDE w:val="0"/>
        <w:autoSpaceDN w:val="0"/>
        <w:adjustRightInd w:val="0"/>
        <w:ind w:firstLine="708"/>
        <w:jc w:val="both"/>
        <w:rPr>
          <w:sz w:val="24"/>
          <w:szCs w:val="24"/>
        </w:rPr>
      </w:pPr>
    </w:p>
    <w:p w14:paraId="2D776622" w14:textId="77777777" w:rsidR="006A6DF2" w:rsidRPr="00E66D28" w:rsidRDefault="006A6DF2" w:rsidP="006A6DF2">
      <w:pPr>
        <w:autoSpaceDE w:val="0"/>
        <w:autoSpaceDN w:val="0"/>
        <w:adjustRightInd w:val="0"/>
        <w:ind w:firstLine="708"/>
        <w:jc w:val="both"/>
        <w:rPr>
          <w:sz w:val="24"/>
          <w:szCs w:val="24"/>
        </w:rPr>
      </w:pPr>
    </w:p>
    <w:p w14:paraId="5895E61D" w14:textId="77777777" w:rsidR="006A6DF2" w:rsidRPr="00E66D28" w:rsidRDefault="006A6DF2" w:rsidP="006A6DF2">
      <w:pPr>
        <w:autoSpaceDE w:val="0"/>
        <w:autoSpaceDN w:val="0"/>
        <w:adjustRightInd w:val="0"/>
        <w:ind w:firstLine="708"/>
        <w:jc w:val="both"/>
        <w:rPr>
          <w:sz w:val="24"/>
          <w:szCs w:val="24"/>
        </w:rPr>
      </w:pPr>
    </w:p>
    <w:p w14:paraId="09A9D67B" w14:textId="77777777" w:rsidR="006A6DF2" w:rsidRPr="00E66D28" w:rsidRDefault="006A6DF2" w:rsidP="006A6DF2">
      <w:pPr>
        <w:autoSpaceDE w:val="0"/>
        <w:autoSpaceDN w:val="0"/>
        <w:adjustRightInd w:val="0"/>
        <w:ind w:firstLine="708"/>
        <w:jc w:val="both"/>
        <w:rPr>
          <w:sz w:val="24"/>
          <w:szCs w:val="24"/>
        </w:rPr>
      </w:pPr>
    </w:p>
    <w:p w14:paraId="5395EE65" w14:textId="77777777" w:rsidR="006A6DF2" w:rsidRPr="00E66D28" w:rsidRDefault="006A6DF2" w:rsidP="006A6DF2">
      <w:pPr>
        <w:autoSpaceDE w:val="0"/>
        <w:autoSpaceDN w:val="0"/>
        <w:adjustRightInd w:val="0"/>
        <w:ind w:firstLine="708"/>
        <w:jc w:val="both"/>
        <w:rPr>
          <w:sz w:val="24"/>
          <w:szCs w:val="24"/>
        </w:rPr>
      </w:pPr>
    </w:p>
    <w:p w14:paraId="39E77DFF" w14:textId="77777777" w:rsidR="006A6DF2" w:rsidRPr="00E66D28" w:rsidRDefault="006A6DF2" w:rsidP="006A6DF2">
      <w:pPr>
        <w:autoSpaceDE w:val="0"/>
        <w:autoSpaceDN w:val="0"/>
        <w:adjustRightInd w:val="0"/>
        <w:ind w:firstLine="708"/>
        <w:jc w:val="both"/>
        <w:rPr>
          <w:sz w:val="24"/>
          <w:szCs w:val="24"/>
        </w:rPr>
      </w:pPr>
    </w:p>
    <w:p w14:paraId="00D9694C" w14:textId="77777777" w:rsidR="006A6DF2" w:rsidRPr="00E66D28" w:rsidRDefault="006A6DF2" w:rsidP="006A6DF2">
      <w:pPr>
        <w:autoSpaceDE w:val="0"/>
        <w:autoSpaceDN w:val="0"/>
        <w:adjustRightInd w:val="0"/>
        <w:ind w:firstLine="708"/>
        <w:jc w:val="both"/>
        <w:rPr>
          <w:sz w:val="24"/>
          <w:szCs w:val="24"/>
        </w:rPr>
      </w:pPr>
    </w:p>
    <w:p w14:paraId="2FA92AEE" w14:textId="77777777" w:rsidR="006A6DF2" w:rsidRPr="00E66D28" w:rsidRDefault="006A6DF2" w:rsidP="006A6DF2">
      <w:pPr>
        <w:autoSpaceDE w:val="0"/>
        <w:autoSpaceDN w:val="0"/>
        <w:adjustRightInd w:val="0"/>
        <w:ind w:firstLine="708"/>
        <w:jc w:val="both"/>
        <w:rPr>
          <w:sz w:val="24"/>
          <w:szCs w:val="24"/>
        </w:rPr>
      </w:pPr>
    </w:p>
    <w:p w14:paraId="07E0A749" w14:textId="77777777" w:rsidR="006A6DF2" w:rsidRPr="00E66D28" w:rsidRDefault="006A6DF2" w:rsidP="006A6DF2">
      <w:pPr>
        <w:autoSpaceDE w:val="0"/>
        <w:autoSpaceDN w:val="0"/>
        <w:adjustRightInd w:val="0"/>
        <w:ind w:firstLine="708"/>
        <w:jc w:val="both"/>
        <w:rPr>
          <w:sz w:val="24"/>
          <w:szCs w:val="24"/>
        </w:rPr>
      </w:pPr>
    </w:p>
    <w:p w14:paraId="507E4AB0" w14:textId="77777777" w:rsidR="006A6DF2" w:rsidRPr="00E66D28" w:rsidRDefault="006A6DF2" w:rsidP="006A6DF2">
      <w:pPr>
        <w:autoSpaceDE w:val="0"/>
        <w:autoSpaceDN w:val="0"/>
        <w:adjustRightInd w:val="0"/>
        <w:ind w:firstLine="708"/>
        <w:jc w:val="both"/>
        <w:rPr>
          <w:sz w:val="24"/>
          <w:szCs w:val="24"/>
        </w:rPr>
      </w:pPr>
    </w:p>
    <w:p w14:paraId="180415BF" w14:textId="77777777" w:rsidR="006A6DF2" w:rsidRPr="00E66D28" w:rsidRDefault="006A6DF2" w:rsidP="006A6DF2">
      <w:pPr>
        <w:autoSpaceDE w:val="0"/>
        <w:autoSpaceDN w:val="0"/>
        <w:adjustRightInd w:val="0"/>
        <w:ind w:firstLine="708"/>
        <w:jc w:val="both"/>
        <w:rPr>
          <w:sz w:val="24"/>
          <w:szCs w:val="24"/>
        </w:rPr>
      </w:pPr>
    </w:p>
    <w:p w14:paraId="6FC30D69" w14:textId="77777777" w:rsidR="006A6DF2" w:rsidRPr="00E66D28" w:rsidRDefault="006A6DF2" w:rsidP="006A6DF2">
      <w:pPr>
        <w:pBdr>
          <w:top w:val="nil"/>
          <w:left w:val="nil"/>
          <w:bottom w:val="nil"/>
          <w:right w:val="nil"/>
          <w:between w:val="nil"/>
        </w:pBdr>
        <w:ind w:left="7371"/>
        <w:outlineLvl w:val="0"/>
        <w:rPr>
          <w:b/>
          <w:sz w:val="24"/>
          <w:szCs w:val="24"/>
        </w:rPr>
      </w:pPr>
      <w:r w:rsidRPr="00E66D28">
        <w:rPr>
          <w:b/>
          <w:sz w:val="24"/>
          <w:szCs w:val="24"/>
        </w:rPr>
        <w:t>Приложение 16</w:t>
      </w:r>
    </w:p>
    <w:p w14:paraId="28E66ADC" w14:textId="77777777" w:rsidR="006A6DF2" w:rsidRPr="00E66D28" w:rsidRDefault="006A6DF2" w:rsidP="006A6DF2">
      <w:pPr>
        <w:ind w:left="7371"/>
        <w:rPr>
          <w:sz w:val="24"/>
          <w:szCs w:val="24"/>
        </w:rPr>
      </w:pPr>
      <w:r w:rsidRPr="00E66D28">
        <w:rPr>
          <w:sz w:val="24"/>
          <w:szCs w:val="24"/>
        </w:rPr>
        <w:t>к аукционным документам</w:t>
      </w:r>
    </w:p>
    <w:p w14:paraId="2A9E3B30"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13515BEF"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33409BD8" w14:textId="77777777" w:rsidR="006A6DF2" w:rsidRPr="00E66D28" w:rsidRDefault="006A6DF2" w:rsidP="006A6DF2">
      <w:pPr>
        <w:pBdr>
          <w:top w:val="nil"/>
          <w:left w:val="nil"/>
          <w:bottom w:val="nil"/>
          <w:right w:val="nil"/>
          <w:between w:val="nil"/>
        </w:pBdr>
        <w:jc w:val="both"/>
        <w:rPr>
          <w:color w:val="000000"/>
          <w:sz w:val="24"/>
          <w:szCs w:val="24"/>
        </w:rPr>
      </w:pPr>
    </w:p>
    <w:p w14:paraId="50A773E7" w14:textId="77777777" w:rsidR="006A6DF2" w:rsidRPr="00E66D28" w:rsidRDefault="006A6DF2" w:rsidP="006A6DF2">
      <w:pPr>
        <w:rPr>
          <w:sz w:val="24"/>
          <w:szCs w:val="24"/>
        </w:rPr>
      </w:pPr>
    </w:p>
    <w:p w14:paraId="431634DE" w14:textId="77777777" w:rsidR="006A6DF2" w:rsidRPr="00E66D28" w:rsidRDefault="006A6DF2" w:rsidP="006A6DF2">
      <w:pPr>
        <w:rPr>
          <w:sz w:val="24"/>
          <w:szCs w:val="24"/>
        </w:rPr>
      </w:pPr>
    </w:p>
    <w:p w14:paraId="45F6FB38" w14:textId="77777777" w:rsidR="006A6DF2" w:rsidRPr="00E66D28" w:rsidRDefault="006A6DF2" w:rsidP="006A6DF2">
      <w:pPr>
        <w:rPr>
          <w:sz w:val="24"/>
          <w:szCs w:val="24"/>
        </w:rPr>
      </w:pPr>
    </w:p>
    <w:p w14:paraId="2F1073A1" w14:textId="77777777" w:rsidR="006A6DF2" w:rsidRPr="00E66D28" w:rsidRDefault="006A6DF2" w:rsidP="006A6DF2">
      <w:pPr>
        <w:rPr>
          <w:sz w:val="24"/>
          <w:szCs w:val="24"/>
        </w:rPr>
      </w:pPr>
    </w:p>
    <w:p w14:paraId="2530AAA0" w14:textId="77777777" w:rsidR="006A6DF2" w:rsidRPr="00E66D28" w:rsidRDefault="006A6DF2" w:rsidP="006A6DF2">
      <w:pPr>
        <w:rPr>
          <w:sz w:val="24"/>
          <w:szCs w:val="24"/>
        </w:rPr>
      </w:pPr>
    </w:p>
    <w:p w14:paraId="570E8C5F" w14:textId="77777777" w:rsidR="006A6DF2" w:rsidRPr="00E66D28" w:rsidRDefault="006A6DF2" w:rsidP="006A6DF2">
      <w:pPr>
        <w:jc w:val="center"/>
        <w:rPr>
          <w:b/>
          <w:sz w:val="24"/>
          <w:szCs w:val="24"/>
        </w:rPr>
      </w:pPr>
      <w:r w:rsidRPr="00E66D28">
        <w:rPr>
          <w:b/>
          <w:sz w:val="24"/>
          <w:szCs w:val="24"/>
        </w:rPr>
        <w:t>ОБЯЗАТЕЛЬСТВО</w:t>
      </w:r>
    </w:p>
    <w:p w14:paraId="642C06F4" w14:textId="77777777" w:rsidR="006A6DF2" w:rsidRPr="00E66D28" w:rsidRDefault="006A6DF2" w:rsidP="006A6DF2">
      <w:pPr>
        <w:pBdr>
          <w:top w:val="nil"/>
          <w:left w:val="nil"/>
          <w:bottom w:val="nil"/>
          <w:right w:val="nil"/>
          <w:between w:val="nil"/>
        </w:pBdr>
        <w:jc w:val="center"/>
        <w:rPr>
          <w:color w:val="000000"/>
          <w:sz w:val="24"/>
          <w:szCs w:val="24"/>
        </w:rPr>
      </w:pPr>
    </w:p>
    <w:p w14:paraId="0813B4CE" w14:textId="77777777" w:rsidR="006A6DF2" w:rsidRPr="00E66D28" w:rsidRDefault="006A6DF2" w:rsidP="006A6DF2">
      <w:pPr>
        <w:pBdr>
          <w:top w:val="nil"/>
          <w:left w:val="nil"/>
          <w:bottom w:val="nil"/>
          <w:right w:val="nil"/>
          <w:between w:val="nil"/>
        </w:pBdr>
        <w:jc w:val="both"/>
        <w:rPr>
          <w:color w:val="000000"/>
          <w:sz w:val="24"/>
          <w:szCs w:val="24"/>
        </w:rPr>
      </w:pPr>
    </w:p>
    <w:p w14:paraId="770C0778"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 xml:space="preserve">Участник ____________________________________________________________________ </w:t>
      </w:r>
    </w:p>
    <w:p w14:paraId="23876F1F" w14:textId="77777777" w:rsidR="006A6DF2" w:rsidRPr="00E66D28" w:rsidRDefault="006A6DF2" w:rsidP="006A6DF2">
      <w:pPr>
        <w:widowControl w:val="0"/>
        <w:pBdr>
          <w:top w:val="nil"/>
          <w:left w:val="nil"/>
          <w:bottom w:val="nil"/>
          <w:right w:val="nil"/>
          <w:between w:val="nil"/>
        </w:pBdr>
        <w:ind w:firstLine="567"/>
        <w:jc w:val="center"/>
        <w:rPr>
          <w:i/>
          <w:color w:val="000000"/>
          <w:sz w:val="18"/>
        </w:rPr>
      </w:pPr>
      <w:r w:rsidRPr="00E66D28">
        <w:rPr>
          <w:color w:val="000000"/>
          <w:sz w:val="18"/>
        </w:rPr>
        <w:t>(</w:t>
      </w:r>
      <w:r w:rsidRPr="00E66D28">
        <w:rPr>
          <w:i/>
          <w:color w:val="000000"/>
          <w:sz w:val="18"/>
        </w:rPr>
        <w:t>наименование организации, (ФИО – для физического лица, в том числе индивидуального предпринимателя))</w:t>
      </w:r>
    </w:p>
    <w:p w14:paraId="1DBEBABA" w14:textId="77777777" w:rsidR="006A6DF2" w:rsidRPr="00E66D28" w:rsidRDefault="006A6DF2" w:rsidP="006A6DF2">
      <w:pPr>
        <w:jc w:val="both"/>
        <w:rPr>
          <w:sz w:val="24"/>
          <w:szCs w:val="24"/>
        </w:rPr>
      </w:pPr>
      <w:r w:rsidRPr="00E66D28">
        <w:rPr>
          <w:color w:val="000000"/>
          <w:sz w:val="24"/>
          <w:szCs w:val="24"/>
        </w:rPr>
        <w:t xml:space="preserve">по процедуре государственной закупки электронный аукцион </w:t>
      </w:r>
      <w:r w:rsidRPr="00E66D28">
        <w:rPr>
          <w:sz w:val="24"/>
          <w:szCs w:val="24"/>
          <w:lang w:val="en-US"/>
        </w:rPr>
        <w:t>AU</w:t>
      </w:r>
      <w:r w:rsidRPr="00E66D28">
        <w:rPr>
          <w:sz w:val="24"/>
          <w:szCs w:val="24"/>
        </w:rPr>
        <w:t>________________</w:t>
      </w:r>
      <w:r w:rsidRPr="00E66D28">
        <w:rPr>
          <w:color w:val="000000"/>
          <w:sz w:val="24"/>
          <w:szCs w:val="24"/>
        </w:rPr>
        <w:t xml:space="preserve"> берет на</w:t>
      </w:r>
      <w:r w:rsidRPr="00E66D28">
        <w:rPr>
          <w:sz w:val="24"/>
          <w:szCs w:val="24"/>
        </w:rPr>
        <w:t xml:space="preserve"> себя обязательство соблюдать при исполнении договора условия и критерии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 Беларусь от 17 декабря 2001 г. N 1817.</w:t>
      </w:r>
    </w:p>
    <w:p w14:paraId="390E2978" w14:textId="77777777" w:rsidR="006A6DF2" w:rsidRPr="00E66D28" w:rsidRDefault="006A6DF2" w:rsidP="006A6DF2">
      <w:pPr>
        <w:rPr>
          <w:sz w:val="24"/>
          <w:szCs w:val="24"/>
        </w:rPr>
      </w:pPr>
      <w:r w:rsidRPr="00E66D28">
        <w:rPr>
          <w:sz w:val="24"/>
          <w:szCs w:val="24"/>
        </w:rPr>
        <w:br w:type="page"/>
      </w:r>
    </w:p>
    <w:p w14:paraId="6F59A766" w14:textId="77777777" w:rsidR="006A6DF2" w:rsidRPr="00E66D28" w:rsidRDefault="006A6DF2" w:rsidP="006A6DF2">
      <w:pPr>
        <w:pBdr>
          <w:top w:val="nil"/>
          <w:left w:val="nil"/>
          <w:bottom w:val="nil"/>
          <w:right w:val="nil"/>
          <w:between w:val="nil"/>
        </w:pBdr>
        <w:ind w:left="6096"/>
        <w:jc w:val="center"/>
        <w:outlineLvl w:val="0"/>
        <w:rPr>
          <w:b/>
          <w:sz w:val="24"/>
          <w:szCs w:val="24"/>
        </w:rPr>
      </w:pPr>
      <w:r w:rsidRPr="00E66D28">
        <w:rPr>
          <w:b/>
          <w:sz w:val="24"/>
          <w:szCs w:val="24"/>
        </w:rPr>
        <w:lastRenderedPageBreak/>
        <w:t>Приложение 17</w:t>
      </w:r>
    </w:p>
    <w:p w14:paraId="5D77E6D8" w14:textId="77777777" w:rsidR="006A6DF2" w:rsidRPr="00E66D28" w:rsidRDefault="006A6DF2" w:rsidP="006A6DF2">
      <w:pPr>
        <w:ind w:left="7371"/>
        <w:rPr>
          <w:sz w:val="24"/>
          <w:szCs w:val="24"/>
        </w:rPr>
      </w:pPr>
      <w:r w:rsidRPr="00E66D28">
        <w:rPr>
          <w:sz w:val="24"/>
          <w:szCs w:val="24"/>
        </w:rPr>
        <w:t>к аукционным документам</w:t>
      </w:r>
    </w:p>
    <w:p w14:paraId="5BDFD0CC" w14:textId="77777777" w:rsidR="006A6DF2" w:rsidRPr="00E66D28" w:rsidRDefault="006A6DF2" w:rsidP="006A6DF2">
      <w:pPr>
        <w:rPr>
          <w:sz w:val="24"/>
          <w:szCs w:val="24"/>
        </w:rPr>
      </w:pPr>
    </w:p>
    <w:p w14:paraId="345A0444" w14:textId="77777777" w:rsidR="006A6DF2" w:rsidRPr="00E66D28" w:rsidRDefault="006A6DF2" w:rsidP="006A6DF2">
      <w:pPr>
        <w:rPr>
          <w:sz w:val="24"/>
          <w:szCs w:val="24"/>
        </w:rPr>
      </w:pPr>
    </w:p>
    <w:p w14:paraId="7C627C97" w14:textId="77777777" w:rsidR="006A6DF2" w:rsidRPr="00E66D28" w:rsidRDefault="006A6DF2" w:rsidP="006A6DF2">
      <w:pPr>
        <w:rPr>
          <w:sz w:val="24"/>
          <w:szCs w:val="24"/>
        </w:rPr>
      </w:pPr>
    </w:p>
    <w:p w14:paraId="6952AF87" w14:textId="77777777" w:rsidR="006A6DF2" w:rsidRPr="00E66D28" w:rsidRDefault="006A6DF2" w:rsidP="006A6DF2">
      <w:pPr>
        <w:rPr>
          <w:sz w:val="24"/>
          <w:szCs w:val="24"/>
        </w:rPr>
      </w:pPr>
    </w:p>
    <w:p w14:paraId="2424C5DB" w14:textId="77777777" w:rsidR="006A6DF2" w:rsidRPr="00E66D28" w:rsidRDefault="006A6DF2" w:rsidP="006A6DF2">
      <w:pPr>
        <w:rPr>
          <w:sz w:val="24"/>
          <w:szCs w:val="24"/>
        </w:rPr>
      </w:pPr>
    </w:p>
    <w:p w14:paraId="31C7270B" w14:textId="77777777" w:rsidR="006A6DF2" w:rsidRPr="00E66D28" w:rsidRDefault="006A6DF2" w:rsidP="006A6DF2">
      <w:pPr>
        <w:rPr>
          <w:sz w:val="24"/>
          <w:szCs w:val="24"/>
        </w:rPr>
      </w:pPr>
    </w:p>
    <w:p w14:paraId="4031AB96" w14:textId="77777777" w:rsidR="006A6DF2" w:rsidRPr="00E66D28" w:rsidRDefault="006A6DF2" w:rsidP="006A6DF2">
      <w:pPr>
        <w:pBdr>
          <w:top w:val="nil"/>
          <w:left w:val="nil"/>
          <w:bottom w:val="nil"/>
          <w:right w:val="nil"/>
          <w:between w:val="nil"/>
        </w:pBdr>
        <w:jc w:val="center"/>
        <w:rPr>
          <w:b/>
          <w:color w:val="000000"/>
          <w:sz w:val="24"/>
          <w:szCs w:val="24"/>
        </w:rPr>
      </w:pPr>
      <w:r w:rsidRPr="00E66D28">
        <w:rPr>
          <w:b/>
          <w:color w:val="000000"/>
          <w:sz w:val="24"/>
          <w:szCs w:val="24"/>
        </w:rPr>
        <w:t>ЗАЯВЛЕНИЕ</w:t>
      </w:r>
    </w:p>
    <w:p w14:paraId="4C90641F" w14:textId="77777777" w:rsidR="006A6DF2" w:rsidRPr="00E66D28" w:rsidRDefault="006A6DF2" w:rsidP="006A6DF2">
      <w:pPr>
        <w:rPr>
          <w:sz w:val="24"/>
          <w:szCs w:val="24"/>
        </w:rPr>
      </w:pPr>
    </w:p>
    <w:p w14:paraId="5A5DCFCD" w14:textId="77777777" w:rsidR="006A6DF2" w:rsidRPr="00E66D28" w:rsidRDefault="006A6DF2" w:rsidP="006A6DF2">
      <w:pPr>
        <w:pBdr>
          <w:top w:val="nil"/>
          <w:left w:val="nil"/>
          <w:bottom w:val="nil"/>
          <w:right w:val="nil"/>
          <w:between w:val="nil"/>
        </w:pBdr>
        <w:ind w:firstLine="708"/>
        <w:jc w:val="both"/>
        <w:rPr>
          <w:sz w:val="24"/>
          <w:szCs w:val="24"/>
        </w:rPr>
      </w:pPr>
      <w:r w:rsidRPr="00E66D28">
        <w:rPr>
          <w:sz w:val="24"/>
          <w:szCs w:val="24"/>
        </w:rPr>
        <w:t xml:space="preserve">Участник заявляет о том, </w:t>
      </w:r>
      <w:r w:rsidRPr="00E66D28">
        <w:rPr>
          <w:color w:val="000000"/>
          <w:sz w:val="24"/>
          <w:szCs w:val="24"/>
        </w:rPr>
        <w:t xml:space="preserve">что </w:t>
      </w:r>
      <w:r w:rsidRPr="00E66D28">
        <w:rPr>
          <w:sz w:val="24"/>
          <w:szCs w:val="24"/>
        </w:rPr>
        <w:t xml:space="preserve">по лоту №____ процедуры государственной закупки </w:t>
      </w:r>
      <w:r w:rsidRPr="00E66D28">
        <w:rPr>
          <w:sz w:val="24"/>
          <w:szCs w:val="24"/>
          <w:lang w:val="en-US"/>
        </w:rPr>
        <w:t>AU</w:t>
      </w:r>
      <w:r w:rsidRPr="00E66D28">
        <w:rPr>
          <w:sz w:val="24"/>
          <w:szCs w:val="24"/>
        </w:rPr>
        <w:t>________________ он является производителем предлагаемых им товаров.</w:t>
      </w:r>
    </w:p>
    <w:p w14:paraId="5BF9E3CE" w14:textId="77777777" w:rsidR="006A6DF2" w:rsidRPr="00E66D28" w:rsidRDefault="006A6DF2" w:rsidP="006A6DF2">
      <w:pPr>
        <w:rPr>
          <w:sz w:val="24"/>
          <w:szCs w:val="24"/>
        </w:rPr>
      </w:pPr>
      <w:r w:rsidRPr="00E66D28">
        <w:rPr>
          <w:sz w:val="24"/>
          <w:szCs w:val="24"/>
        </w:rPr>
        <w:br w:type="page"/>
      </w:r>
    </w:p>
    <w:p w14:paraId="1CA54B1A" w14:textId="77777777" w:rsidR="006A6DF2" w:rsidRPr="00E66D28" w:rsidRDefault="006A6DF2" w:rsidP="006A6DF2">
      <w:pPr>
        <w:pBdr>
          <w:top w:val="nil"/>
          <w:left w:val="nil"/>
          <w:bottom w:val="nil"/>
          <w:right w:val="nil"/>
          <w:between w:val="nil"/>
        </w:pBdr>
        <w:ind w:left="7371"/>
        <w:outlineLvl w:val="0"/>
        <w:rPr>
          <w:b/>
          <w:sz w:val="24"/>
          <w:szCs w:val="24"/>
        </w:rPr>
      </w:pPr>
      <w:r w:rsidRPr="00E66D28">
        <w:rPr>
          <w:b/>
          <w:sz w:val="24"/>
          <w:szCs w:val="24"/>
        </w:rPr>
        <w:lastRenderedPageBreak/>
        <w:t>Приложение 18</w:t>
      </w:r>
    </w:p>
    <w:p w14:paraId="0C3EE231" w14:textId="77777777" w:rsidR="006A6DF2" w:rsidRPr="00E66D28" w:rsidRDefault="006A6DF2" w:rsidP="006A6DF2">
      <w:pPr>
        <w:ind w:left="7371"/>
        <w:rPr>
          <w:sz w:val="24"/>
          <w:szCs w:val="24"/>
        </w:rPr>
      </w:pPr>
      <w:r w:rsidRPr="00E66D28">
        <w:rPr>
          <w:sz w:val="24"/>
          <w:szCs w:val="24"/>
        </w:rPr>
        <w:t>к аукционным документам</w:t>
      </w:r>
    </w:p>
    <w:p w14:paraId="637818B0"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1157FC32" w14:textId="77777777" w:rsidR="006A6DF2" w:rsidRPr="00E66D28" w:rsidRDefault="006A6DF2" w:rsidP="006A6DF2">
      <w:pPr>
        <w:pBdr>
          <w:top w:val="nil"/>
          <w:left w:val="nil"/>
          <w:bottom w:val="nil"/>
          <w:right w:val="nil"/>
          <w:between w:val="nil"/>
        </w:pBdr>
        <w:ind w:left="6237"/>
        <w:jc w:val="both"/>
        <w:rPr>
          <w:color w:val="000000"/>
          <w:sz w:val="24"/>
          <w:szCs w:val="24"/>
        </w:rPr>
      </w:pPr>
    </w:p>
    <w:p w14:paraId="7772BEFC" w14:textId="77777777" w:rsidR="006A6DF2" w:rsidRPr="00E66D28" w:rsidRDefault="006A6DF2" w:rsidP="006A6DF2">
      <w:pPr>
        <w:pBdr>
          <w:top w:val="nil"/>
          <w:left w:val="nil"/>
          <w:bottom w:val="nil"/>
          <w:right w:val="nil"/>
          <w:between w:val="nil"/>
        </w:pBdr>
        <w:jc w:val="both"/>
        <w:rPr>
          <w:color w:val="000000"/>
          <w:sz w:val="24"/>
          <w:szCs w:val="24"/>
        </w:rPr>
      </w:pPr>
    </w:p>
    <w:p w14:paraId="0815CBED" w14:textId="77777777" w:rsidR="006A6DF2" w:rsidRPr="00E66D28" w:rsidRDefault="006A6DF2" w:rsidP="006A6DF2">
      <w:pPr>
        <w:rPr>
          <w:sz w:val="24"/>
          <w:szCs w:val="24"/>
        </w:rPr>
      </w:pPr>
    </w:p>
    <w:p w14:paraId="473CF8AC" w14:textId="77777777" w:rsidR="006A6DF2" w:rsidRPr="00E66D28" w:rsidRDefault="006A6DF2" w:rsidP="006A6DF2">
      <w:pPr>
        <w:rPr>
          <w:sz w:val="24"/>
          <w:szCs w:val="24"/>
        </w:rPr>
      </w:pPr>
    </w:p>
    <w:p w14:paraId="091CB375" w14:textId="77777777" w:rsidR="006A6DF2" w:rsidRPr="00E66D28" w:rsidRDefault="006A6DF2" w:rsidP="006A6DF2">
      <w:pPr>
        <w:rPr>
          <w:sz w:val="24"/>
          <w:szCs w:val="24"/>
        </w:rPr>
      </w:pPr>
    </w:p>
    <w:p w14:paraId="2D1D423B" w14:textId="77777777" w:rsidR="006A6DF2" w:rsidRPr="00E66D28" w:rsidRDefault="006A6DF2" w:rsidP="006A6DF2">
      <w:pPr>
        <w:rPr>
          <w:sz w:val="24"/>
          <w:szCs w:val="24"/>
        </w:rPr>
      </w:pPr>
    </w:p>
    <w:p w14:paraId="5682AA26" w14:textId="77777777" w:rsidR="006A6DF2" w:rsidRPr="00E66D28" w:rsidRDefault="006A6DF2" w:rsidP="006A6DF2">
      <w:pPr>
        <w:rPr>
          <w:sz w:val="24"/>
          <w:szCs w:val="24"/>
        </w:rPr>
      </w:pPr>
    </w:p>
    <w:p w14:paraId="6DC6500A" w14:textId="77777777" w:rsidR="006A6DF2" w:rsidRPr="00E66D28" w:rsidRDefault="006A6DF2" w:rsidP="006A6DF2">
      <w:pPr>
        <w:pBdr>
          <w:top w:val="nil"/>
          <w:left w:val="nil"/>
          <w:bottom w:val="nil"/>
          <w:right w:val="nil"/>
          <w:between w:val="nil"/>
        </w:pBdr>
        <w:jc w:val="center"/>
        <w:rPr>
          <w:color w:val="000000"/>
          <w:sz w:val="24"/>
          <w:szCs w:val="24"/>
        </w:rPr>
      </w:pPr>
      <w:r w:rsidRPr="00E66D28">
        <w:rPr>
          <w:b/>
          <w:color w:val="000000"/>
          <w:sz w:val="24"/>
          <w:szCs w:val="24"/>
        </w:rPr>
        <w:t>ЗАЯВЛЕНИЕ</w:t>
      </w:r>
    </w:p>
    <w:p w14:paraId="6BF98079" w14:textId="77777777" w:rsidR="006A6DF2" w:rsidRPr="00E66D28" w:rsidRDefault="006A6DF2" w:rsidP="006A6DF2">
      <w:pPr>
        <w:pBdr>
          <w:top w:val="nil"/>
          <w:left w:val="nil"/>
          <w:bottom w:val="nil"/>
          <w:right w:val="nil"/>
          <w:between w:val="nil"/>
        </w:pBdr>
        <w:jc w:val="both"/>
        <w:rPr>
          <w:color w:val="000000"/>
          <w:sz w:val="24"/>
          <w:szCs w:val="24"/>
        </w:rPr>
      </w:pPr>
    </w:p>
    <w:p w14:paraId="5DC29113"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Участник ____________________________________________________________________ заявляет,</w:t>
      </w:r>
    </w:p>
    <w:p w14:paraId="0C446E22" w14:textId="77777777" w:rsidR="006A6DF2" w:rsidRPr="00E66D28" w:rsidRDefault="006A6DF2" w:rsidP="006A6DF2">
      <w:pPr>
        <w:widowControl w:val="0"/>
        <w:pBdr>
          <w:top w:val="nil"/>
          <w:left w:val="nil"/>
          <w:bottom w:val="nil"/>
          <w:right w:val="nil"/>
          <w:between w:val="nil"/>
        </w:pBdr>
        <w:ind w:firstLine="567"/>
        <w:jc w:val="center"/>
        <w:rPr>
          <w:color w:val="000000"/>
          <w:sz w:val="18"/>
        </w:rPr>
      </w:pPr>
      <w:r w:rsidRPr="00E66D28">
        <w:rPr>
          <w:color w:val="000000"/>
          <w:sz w:val="18"/>
        </w:rPr>
        <w:t>(</w:t>
      </w:r>
      <w:r w:rsidRPr="00E66D28">
        <w:rPr>
          <w:i/>
          <w:color w:val="000000"/>
          <w:sz w:val="18"/>
        </w:rPr>
        <w:t>наименование организации, (ФИО – для физического лица, в том числе индивидуального предпринимателя))</w:t>
      </w:r>
    </w:p>
    <w:p w14:paraId="3841B4DE" w14:textId="77777777" w:rsidR="006A6DF2" w:rsidRPr="00E66D28" w:rsidRDefault="006A6DF2" w:rsidP="006A6DF2">
      <w:pPr>
        <w:pBdr>
          <w:top w:val="nil"/>
          <w:left w:val="nil"/>
          <w:bottom w:val="nil"/>
          <w:right w:val="nil"/>
          <w:between w:val="nil"/>
        </w:pBdr>
        <w:jc w:val="both"/>
        <w:rPr>
          <w:color w:val="000000"/>
          <w:sz w:val="24"/>
          <w:szCs w:val="24"/>
        </w:rPr>
      </w:pPr>
      <w:r w:rsidRPr="00E66D28">
        <w:rPr>
          <w:color w:val="000000"/>
          <w:sz w:val="24"/>
          <w:szCs w:val="24"/>
        </w:rPr>
        <w:t>что соответствует требованиям, установленным частью третьей подпункта 1.7 пункта 1 Постановления №395.</w:t>
      </w:r>
    </w:p>
    <w:p w14:paraId="4BC46A0F" w14:textId="77777777" w:rsidR="006A6DF2" w:rsidRPr="00E66D28" w:rsidRDefault="006A6DF2" w:rsidP="006A6DF2">
      <w:pPr>
        <w:pBdr>
          <w:top w:val="nil"/>
          <w:left w:val="nil"/>
          <w:bottom w:val="nil"/>
          <w:right w:val="nil"/>
          <w:between w:val="nil"/>
        </w:pBdr>
        <w:ind w:firstLine="540"/>
        <w:jc w:val="right"/>
        <w:rPr>
          <w:sz w:val="24"/>
          <w:szCs w:val="24"/>
        </w:rPr>
      </w:pPr>
    </w:p>
    <w:p w14:paraId="4925B13E" w14:textId="77777777" w:rsidR="006A6DF2" w:rsidRPr="00E66D28" w:rsidRDefault="006A6DF2" w:rsidP="006A6DF2">
      <w:pPr>
        <w:autoSpaceDE w:val="0"/>
        <w:autoSpaceDN w:val="0"/>
        <w:adjustRightInd w:val="0"/>
        <w:ind w:firstLine="708"/>
        <w:jc w:val="both"/>
        <w:rPr>
          <w:sz w:val="24"/>
          <w:szCs w:val="24"/>
        </w:rPr>
      </w:pPr>
    </w:p>
    <w:p w14:paraId="32024BF3" w14:textId="77777777" w:rsidR="00044BED" w:rsidRPr="00432415" w:rsidRDefault="00044BED" w:rsidP="006A6DF2">
      <w:pPr>
        <w:pBdr>
          <w:top w:val="nil"/>
          <w:left w:val="nil"/>
          <w:bottom w:val="nil"/>
          <w:right w:val="nil"/>
          <w:between w:val="nil"/>
        </w:pBdr>
        <w:ind w:left="6096"/>
        <w:jc w:val="center"/>
        <w:outlineLvl w:val="0"/>
      </w:pPr>
    </w:p>
    <w:sectPr w:rsidR="00044BED" w:rsidRPr="00432415" w:rsidSect="006A6DF2">
      <w:footerReference w:type="default" r:id="rId28"/>
      <w:pgSz w:w="11906" w:h="16838" w:code="9"/>
      <w:pgMar w:top="851" w:right="567" w:bottom="851" w:left="1134" w:header="709" w:footer="4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1CB3F" w14:textId="77777777" w:rsidR="00E62D27" w:rsidRDefault="00E62D27">
      <w:r>
        <w:separator/>
      </w:r>
    </w:p>
    <w:p w14:paraId="248EF619" w14:textId="77777777" w:rsidR="00E62D27" w:rsidRDefault="00E62D27"/>
  </w:endnote>
  <w:endnote w:type="continuationSeparator" w:id="0">
    <w:p w14:paraId="2C072290" w14:textId="77777777" w:rsidR="00E62D27" w:rsidRDefault="00E62D27">
      <w:r>
        <w:continuationSeparator/>
      </w:r>
    </w:p>
    <w:p w14:paraId="28C5A71C" w14:textId="77777777" w:rsidR="00E62D27" w:rsidRDefault="00E62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67EBF" w14:textId="77777777" w:rsidR="00E62D27" w:rsidRDefault="00E62D27" w:rsidP="00882172">
    <w:pPr>
      <w:pBdr>
        <w:bottom w:val="single" w:sz="6" w:space="1" w:color="auto"/>
      </w:pBdr>
      <w:tabs>
        <w:tab w:val="decimal" w:pos="0"/>
        <w:tab w:val="decimal" w:pos="5812"/>
        <w:tab w:val="right" w:pos="10065"/>
      </w:tabs>
      <w:rPr>
        <w:sz w:val="16"/>
        <w:szCs w:val="16"/>
      </w:rPr>
    </w:pPr>
  </w:p>
  <w:p w14:paraId="53695A20" w14:textId="77777777" w:rsidR="00E62D27" w:rsidRPr="00882172" w:rsidRDefault="00E62D27" w:rsidP="002F1A13">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6</w:t>
    </w:r>
    <w:r w:rsidRPr="00882172">
      <w:rPr>
        <w:sz w:val="16"/>
        <w:szCs w:val="16"/>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6FBF5" w14:textId="77777777" w:rsidR="00E62D27" w:rsidRDefault="00E62D27" w:rsidP="007C0285">
    <w:pPr>
      <w:pBdr>
        <w:bottom w:val="single" w:sz="6" w:space="1" w:color="auto"/>
      </w:pBdr>
      <w:tabs>
        <w:tab w:val="decimal" w:pos="0"/>
        <w:tab w:val="decimal" w:pos="5812"/>
        <w:tab w:val="right" w:pos="10065"/>
      </w:tabs>
      <w:rPr>
        <w:sz w:val="16"/>
        <w:szCs w:val="16"/>
      </w:rPr>
    </w:pPr>
  </w:p>
  <w:p w14:paraId="149C8CAB" w14:textId="77777777" w:rsidR="00E62D27" w:rsidRPr="00882172" w:rsidRDefault="00E62D27"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16</w:t>
    </w:r>
    <w:r w:rsidRPr="00882172">
      <w:rPr>
        <w:sz w:val="16"/>
        <w:szCs w:val="16"/>
      </w:rPr>
      <w:fldChar w:fldCharType="end"/>
    </w:r>
  </w:p>
  <w:p w14:paraId="54CD4B78" w14:textId="77777777" w:rsidR="00E62D27" w:rsidRPr="007C0285" w:rsidRDefault="00E62D27" w:rsidP="007C0285">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A61BE" w14:textId="77777777" w:rsidR="00E62D27" w:rsidRDefault="00E62D27" w:rsidP="007C0285">
    <w:pPr>
      <w:pBdr>
        <w:bottom w:val="single" w:sz="6" w:space="1" w:color="auto"/>
      </w:pBdr>
      <w:tabs>
        <w:tab w:val="decimal" w:pos="0"/>
        <w:tab w:val="decimal" w:pos="5812"/>
        <w:tab w:val="right" w:pos="10065"/>
      </w:tabs>
      <w:rPr>
        <w:sz w:val="16"/>
        <w:szCs w:val="16"/>
      </w:rPr>
    </w:pPr>
  </w:p>
  <w:p w14:paraId="6E047C3B" w14:textId="77777777" w:rsidR="00E62D27" w:rsidRPr="00882172" w:rsidRDefault="00E62D27"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22</w:t>
    </w:r>
    <w:r w:rsidRPr="00882172">
      <w:rPr>
        <w:sz w:val="16"/>
        <w:szCs w:val="16"/>
      </w:rPr>
      <w:fldChar w:fldCharType="end"/>
    </w:r>
  </w:p>
  <w:p w14:paraId="3D1EC4D7" w14:textId="77777777" w:rsidR="00E62D27" w:rsidRPr="007C0285" w:rsidRDefault="00E62D27" w:rsidP="007C028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98228" w14:textId="77777777" w:rsidR="00E62D27" w:rsidRDefault="00E62D27">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B363F" w14:textId="77777777" w:rsidR="00E62D27" w:rsidRDefault="00E62D27" w:rsidP="00882172">
    <w:pPr>
      <w:pBdr>
        <w:bottom w:val="single" w:sz="6" w:space="1" w:color="auto"/>
      </w:pBdr>
      <w:tabs>
        <w:tab w:val="decimal" w:pos="0"/>
        <w:tab w:val="decimal" w:pos="5812"/>
        <w:tab w:val="right" w:pos="10065"/>
      </w:tabs>
      <w:rPr>
        <w:sz w:val="16"/>
        <w:szCs w:val="16"/>
      </w:rPr>
    </w:pPr>
  </w:p>
  <w:p w14:paraId="595D12C2" w14:textId="77777777" w:rsidR="00E62D27" w:rsidRPr="00882172" w:rsidRDefault="00E62D27" w:rsidP="002F1A13">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Pr>
        <w:noProof/>
        <w:sz w:val="16"/>
        <w:szCs w:val="16"/>
      </w:rPr>
      <w:t>15</w:t>
    </w:r>
    <w:r w:rsidRPr="00882172">
      <w:rPr>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CA594" w14:textId="77777777" w:rsidR="00E62D27" w:rsidRDefault="00E62D27">
    <w:pP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7F910" w14:textId="77777777" w:rsidR="00E62D27" w:rsidRDefault="00E62D27">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3A5FB" w14:textId="77777777" w:rsidR="00E62D27" w:rsidRDefault="00E62D27" w:rsidP="00C34798">
    <w:pPr>
      <w:pBdr>
        <w:bottom w:val="single" w:sz="6" w:space="1" w:color="auto"/>
      </w:pBdr>
      <w:tabs>
        <w:tab w:val="decimal" w:pos="0"/>
        <w:tab w:val="decimal" w:pos="5812"/>
        <w:tab w:val="right" w:pos="10065"/>
      </w:tabs>
      <w:rPr>
        <w:sz w:val="16"/>
        <w:szCs w:val="16"/>
      </w:rPr>
    </w:pPr>
  </w:p>
  <w:p w14:paraId="04D37E35" w14:textId="77777777" w:rsidR="00E62D27" w:rsidRPr="00882172" w:rsidRDefault="00E62D27" w:rsidP="00721E48">
    <w:pPr>
      <w:tabs>
        <w:tab w:val="decimal" w:pos="0"/>
        <w:tab w:val="decimal" w:pos="7938"/>
        <w:tab w:val="right" w:pos="15026"/>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5</w:t>
    </w:r>
    <w:r w:rsidRPr="00882172">
      <w:rPr>
        <w:sz w:val="16"/>
        <w:szCs w:val="16"/>
      </w:rPr>
      <w:fldChar w:fldCharType="end"/>
    </w:r>
  </w:p>
  <w:p w14:paraId="409D5992" w14:textId="77777777" w:rsidR="00E62D27" w:rsidRPr="001017CD" w:rsidRDefault="00E62D27" w:rsidP="00C34798">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906F2" w14:textId="77777777" w:rsidR="00E62D27" w:rsidRDefault="00E62D27">
    <w:pPr>
      <w:tabs>
        <w:tab w:val="right" w:pos="9771"/>
      </w:tabs>
      <w:rPr>
        <w:sz w:val="12"/>
        <w:szCs w:val="12"/>
      </w:rPr>
    </w:pPr>
  </w:p>
  <w:tbl>
    <w:tblPr>
      <w:tblW w:w="15137" w:type="dxa"/>
      <w:tblInd w:w="-8"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5045"/>
      <w:gridCol w:w="5046"/>
      <w:gridCol w:w="5046"/>
    </w:tblGrid>
    <w:tr w:rsidR="00E62D27" w14:paraId="5EA2F3B2" w14:textId="77777777">
      <w:tc>
        <w:tcPr>
          <w:tcW w:w="5045" w:type="dxa"/>
          <w:shd w:val="clear" w:color="auto" w:fill="auto"/>
          <w:tcMar>
            <w:top w:w="100" w:type="dxa"/>
            <w:left w:w="100" w:type="dxa"/>
            <w:bottom w:w="100" w:type="dxa"/>
            <w:right w:w="100" w:type="dxa"/>
          </w:tcMar>
        </w:tcPr>
        <w:p w14:paraId="0C1C1E6D" w14:textId="77777777" w:rsidR="00E62D27" w:rsidRDefault="00E62D27">
          <w:pPr>
            <w:widowControl w:val="0"/>
          </w:pPr>
        </w:p>
      </w:tc>
      <w:tc>
        <w:tcPr>
          <w:tcW w:w="5045" w:type="dxa"/>
          <w:shd w:val="clear" w:color="auto" w:fill="auto"/>
          <w:tcMar>
            <w:top w:w="100" w:type="dxa"/>
            <w:left w:w="100" w:type="dxa"/>
            <w:bottom w:w="100" w:type="dxa"/>
            <w:right w:w="100" w:type="dxa"/>
          </w:tcMar>
        </w:tcPr>
        <w:p w14:paraId="2DC7EB07" w14:textId="77777777" w:rsidR="00E62D27" w:rsidRDefault="00E62D27">
          <w:pPr>
            <w:widowControl w:val="0"/>
            <w:jc w:val="center"/>
          </w:pPr>
        </w:p>
      </w:tc>
      <w:tc>
        <w:tcPr>
          <w:tcW w:w="5045" w:type="dxa"/>
          <w:shd w:val="clear" w:color="auto" w:fill="auto"/>
          <w:tcMar>
            <w:top w:w="100" w:type="dxa"/>
            <w:left w:w="100" w:type="dxa"/>
            <w:bottom w:w="100" w:type="dxa"/>
            <w:right w:w="100" w:type="dxa"/>
          </w:tcMar>
        </w:tcPr>
        <w:p w14:paraId="6990448E" w14:textId="77777777" w:rsidR="00E62D27" w:rsidRDefault="00E62D27">
          <w:pPr>
            <w:widowControl w:val="0"/>
            <w:jc w:val="right"/>
          </w:pPr>
          <w:r>
            <w:t xml:space="preserve">Страница </w:t>
          </w:r>
          <w:r>
            <w:fldChar w:fldCharType="begin"/>
          </w:r>
          <w:r>
            <w:instrText>PAGE</w:instrText>
          </w:r>
          <w:r>
            <w:fldChar w:fldCharType="separate"/>
          </w:r>
          <w:r>
            <w:rPr>
              <w:noProof/>
            </w:rPr>
            <w:t>1</w:t>
          </w:r>
          <w:r>
            <w:fldChar w:fldCharType="end"/>
          </w:r>
        </w:p>
      </w:tc>
    </w:tr>
  </w:tbl>
  <w:p w14:paraId="2C6BD406" w14:textId="77777777" w:rsidR="00E62D27" w:rsidRDefault="00E62D27">
    <w:pPr>
      <w:tabs>
        <w:tab w:val="right" w:pos="977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0DF74" w14:textId="77777777" w:rsidR="00E62D27" w:rsidRDefault="00E62D27" w:rsidP="001017CD">
    <w:pPr>
      <w:pBdr>
        <w:bottom w:val="single" w:sz="6" w:space="1" w:color="auto"/>
      </w:pBdr>
      <w:tabs>
        <w:tab w:val="decimal" w:pos="0"/>
        <w:tab w:val="decimal" w:pos="5812"/>
        <w:tab w:val="right" w:pos="10065"/>
      </w:tabs>
      <w:rPr>
        <w:sz w:val="16"/>
        <w:szCs w:val="16"/>
      </w:rPr>
    </w:pPr>
  </w:p>
  <w:p w14:paraId="0DD95B3B" w14:textId="77777777" w:rsidR="00E62D27" w:rsidRPr="00882172" w:rsidRDefault="00E62D27" w:rsidP="00721E48">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13</w:t>
    </w:r>
    <w:r w:rsidRPr="00882172">
      <w:rPr>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4E0B9" w14:textId="77777777" w:rsidR="00E62D27" w:rsidRDefault="00E62D27" w:rsidP="007C0285">
    <w:pPr>
      <w:pBdr>
        <w:bottom w:val="single" w:sz="6" w:space="1" w:color="auto"/>
      </w:pBdr>
      <w:tabs>
        <w:tab w:val="decimal" w:pos="0"/>
        <w:tab w:val="decimal" w:pos="5812"/>
        <w:tab w:val="right" w:pos="10065"/>
      </w:tabs>
      <w:rPr>
        <w:sz w:val="16"/>
        <w:szCs w:val="16"/>
      </w:rPr>
    </w:pPr>
  </w:p>
  <w:p w14:paraId="61EE1F1A" w14:textId="77777777" w:rsidR="00E62D27" w:rsidRPr="00882172" w:rsidRDefault="00E62D27"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C9548F">
      <w:rPr>
        <w:noProof/>
        <w:sz w:val="16"/>
        <w:szCs w:val="16"/>
      </w:rPr>
      <w:t>15</w:t>
    </w:r>
    <w:r w:rsidRPr="00882172">
      <w:rPr>
        <w:sz w:val="16"/>
        <w:szCs w:val="16"/>
      </w:rPr>
      <w:fldChar w:fldCharType="end"/>
    </w:r>
  </w:p>
  <w:p w14:paraId="072C1911" w14:textId="77777777" w:rsidR="00E62D27" w:rsidRPr="007C0285" w:rsidRDefault="00E62D27" w:rsidP="007C028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DBA50" w14:textId="77777777" w:rsidR="00E62D27" w:rsidRDefault="00E62D27">
      <w:r>
        <w:separator/>
      </w:r>
    </w:p>
    <w:p w14:paraId="75D199E7" w14:textId="77777777" w:rsidR="00E62D27" w:rsidRDefault="00E62D27"/>
  </w:footnote>
  <w:footnote w:type="continuationSeparator" w:id="0">
    <w:p w14:paraId="70F0D9AE" w14:textId="77777777" w:rsidR="00E62D27" w:rsidRDefault="00E62D27">
      <w:r>
        <w:continuationSeparator/>
      </w:r>
    </w:p>
    <w:p w14:paraId="62DBEE7B" w14:textId="77777777" w:rsidR="00E62D27" w:rsidRDefault="00E62D27"/>
  </w:footnote>
  <w:footnote w:id="1">
    <w:p w14:paraId="5C5935EC" w14:textId="77777777" w:rsidR="00E62D27" w:rsidRPr="006756BE" w:rsidRDefault="00E62D27" w:rsidP="00E66D28">
      <w:pPr>
        <w:pBdr>
          <w:top w:val="nil"/>
          <w:left w:val="nil"/>
          <w:bottom w:val="nil"/>
          <w:right w:val="nil"/>
          <w:between w:val="nil"/>
        </w:pBdr>
        <w:jc w:val="both"/>
      </w:pPr>
      <w:r>
        <w:rPr>
          <w:rStyle w:val="af8"/>
        </w:rPr>
        <w:footnoteRef/>
      </w:r>
      <w:r>
        <w:t xml:space="preserve"> </w:t>
      </w:r>
      <w:r>
        <w:rPr>
          <w:color w:val="000000"/>
        </w:rPr>
        <w:t>Заполняется для изделий, в том числе медицинского назначения, поставляемых в коробках, упаковках, флаконах и т.д.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CEDCC" w14:textId="77777777" w:rsidR="00E62D27" w:rsidRDefault="00C9548F" w:rsidP="00890B02">
    <w:pPr>
      <w:pBdr>
        <w:top w:val="nil"/>
        <w:left w:val="nil"/>
        <w:bottom w:val="nil"/>
        <w:right w:val="nil"/>
        <w:between w:val="nil"/>
      </w:pBdr>
      <w:jc w:val="both"/>
      <w:rPr>
        <w:sz w:val="12"/>
        <w:szCs w:val="12"/>
      </w:rPr>
    </w:pPr>
    <w:r>
      <w:pict w14:anchorId="6576848F">
        <v:rect id="_x0000_i1025"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F4898" w14:textId="77777777" w:rsidR="00E62D27" w:rsidRDefault="00C9548F" w:rsidP="00890B02">
    <w:pPr>
      <w:pBdr>
        <w:top w:val="nil"/>
        <w:left w:val="nil"/>
        <w:bottom w:val="nil"/>
        <w:right w:val="nil"/>
        <w:between w:val="nil"/>
      </w:pBdr>
      <w:jc w:val="both"/>
      <w:rPr>
        <w:sz w:val="12"/>
        <w:szCs w:val="12"/>
      </w:rPr>
    </w:pPr>
    <w:r>
      <w:pict w14:anchorId="0EC85C63">
        <v:rect id="_x0000_i1026" style="width:0;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91A8E" w14:textId="77777777" w:rsidR="00E62D27" w:rsidRDefault="00E62D27">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1AFBC" w14:textId="77777777" w:rsidR="00E62D27" w:rsidRDefault="00E62D27">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D71AA" w14:textId="77777777" w:rsidR="00E62D27" w:rsidRDefault="00E62D27">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D3FBA" w14:textId="77777777" w:rsidR="00E62D27" w:rsidRDefault="00E62D2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0FC4"/>
    <w:multiLevelType w:val="multilevel"/>
    <w:tmpl w:val="2B52519C"/>
    <w:lvl w:ilvl="0">
      <w:start w:val="14"/>
      <w:numFmt w:val="decimal"/>
      <w:lvlText w:val="%1"/>
      <w:lvlJc w:val="left"/>
      <w:pPr>
        <w:ind w:left="420" w:hanging="420"/>
      </w:pPr>
      <w:rPr>
        <w:rFonts w:hint="default"/>
      </w:rPr>
    </w:lvl>
    <w:lvl w:ilvl="1">
      <w:start w:val="1"/>
      <w:numFmt w:val="decimal"/>
      <w:lvlText w:val="%1.%2"/>
      <w:lvlJc w:val="left"/>
      <w:pPr>
        <w:ind w:left="1986" w:hanging="420"/>
      </w:pPr>
      <w:rPr>
        <w:rFonts w:hint="default"/>
      </w:rPr>
    </w:lvl>
    <w:lvl w:ilvl="2">
      <w:start w:val="1"/>
      <w:numFmt w:val="decimal"/>
      <w:lvlText w:val="%1.%2.%3"/>
      <w:lvlJc w:val="left"/>
      <w:pPr>
        <w:ind w:left="3852" w:hanging="720"/>
      </w:pPr>
      <w:rPr>
        <w:rFonts w:hint="default"/>
      </w:rPr>
    </w:lvl>
    <w:lvl w:ilvl="3">
      <w:start w:val="1"/>
      <w:numFmt w:val="decimal"/>
      <w:lvlText w:val="%1.%2.%3.%4"/>
      <w:lvlJc w:val="left"/>
      <w:pPr>
        <w:ind w:left="5418" w:hanging="720"/>
      </w:pPr>
      <w:rPr>
        <w:rFonts w:hint="default"/>
      </w:rPr>
    </w:lvl>
    <w:lvl w:ilvl="4">
      <w:start w:val="1"/>
      <w:numFmt w:val="decimal"/>
      <w:lvlText w:val="%1.%2.%3.%4.%5"/>
      <w:lvlJc w:val="left"/>
      <w:pPr>
        <w:ind w:left="7344" w:hanging="1080"/>
      </w:pPr>
      <w:rPr>
        <w:rFonts w:hint="default"/>
      </w:rPr>
    </w:lvl>
    <w:lvl w:ilvl="5">
      <w:start w:val="1"/>
      <w:numFmt w:val="decimal"/>
      <w:lvlText w:val="%1.%2.%3.%4.%5.%6"/>
      <w:lvlJc w:val="left"/>
      <w:pPr>
        <w:ind w:left="8910" w:hanging="1080"/>
      </w:pPr>
      <w:rPr>
        <w:rFonts w:hint="default"/>
      </w:rPr>
    </w:lvl>
    <w:lvl w:ilvl="6">
      <w:start w:val="1"/>
      <w:numFmt w:val="decimal"/>
      <w:lvlText w:val="%1.%2.%3.%4.%5.%6.%7"/>
      <w:lvlJc w:val="left"/>
      <w:pPr>
        <w:ind w:left="10836" w:hanging="1440"/>
      </w:pPr>
      <w:rPr>
        <w:rFonts w:hint="default"/>
      </w:rPr>
    </w:lvl>
    <w:lvl w:ilvl="7">
      <w:start w:val="1"/>
      <w:numFmt w:val="decimal"/>
      <w:lvlText w:val="%1.%2.%3.%4.%5.%6.%7.%8"/>
      <w:lvlJc w:val="left"/>
      <w:pPr>
        <w:ind w:left="12402" w:hanging="1440"/>
      </w:pPr>
      <w:rPr>
        <w:rFonts w:hint="default"/>
      </w:rPr>
    </w:lvl>
    <w:lvl w:ilvl="8">
      <w:start w:val="1"/>
      <w:numFmt w:val="decimal"/>
      <w:lvlText w:val="%1.%2.%3.%4.%5.%6.%7.%8.%9"/>
      <w:lvlJc w:val="left"/>
      <w:pPr>
        <w:ind w:left="14328" w:hanging="1800"/>
      </w:pPr>
      <w:rPr>
        <w:rFonts w:hint="default"/>
      </w:rPr>
    </w:lvl>
  </w:abstractNum>
  <w:abstractNum w:abstractNumId="1">
    <w:nsid w:val="0E4E69C0"/>
    <w:multiLevelType w:val="hybridMultilevel"/>
    <w:tmpl w:val="AB00BB4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2">
    <w:nsid w:val="155C1CE7"/>
    <w:multiLevelType w:val="hybridMultilevel"/>
    <w:tmpl w:val="E33E4FD0"/>
    <w:lvl w:ilvl="0" w:tplc="D968F038">
      <w:numFmt w:val="bullet"/>
      <w:lvlText w:val="-"/>
      <w:lvlJc w:val="left"/>
      <w:pPr>
        <w:ind w:left="1069" w:hanging="360"/>
      </w:pPr>
      <w:rPr>
        <w:rFonts w:ascii="Times New Roman" w:eastAsia="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B9131C5"/>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566"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
    <w:nsid w:val="41DC6681"/>
    <w:multiLevelType w:val="hybridMultilevel"/>
    <w:tmpl w:val="47C4ADC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5">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8F42292"/>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nsid w:val="6F4C0332"/>
    <w:multiLevelType w:val="hybridMultilevel"/>
    <w:tmpl w:val="6BF03CD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8">
    <w:nsid w:val="7FAD6D42"/>
    <w:multiLevelType w:val="multilevel"/>
    <w:tmpl w:val="8AAA0BCA"/>
    <w:lvl w:ilvl="0">
      <w:start w:val="8"/>
      <w:numFmt w:val="decimal"/>
      <w:pStyle w:val="a"/>
      <w:lvlText w:val="%1."/>
      <w:lvlJc w:val="left"/>
      <w:pPr>
        <w:ind w:left="1211"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071"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num w:numId="1">
    <w:abstractNumId w:val="5"/>
  </w:num>
  <w:num w:numId="2">
    <w:abstractNumId w:val="8"/>
  </w:num>
  <w:num w:numId="3">
    <w:abstractNumId w:val="2"/>
  </w:num>
  <w:num w:numId="4">
    <w:abstractNumId w:val="8"/>
    <w:lvlOverride w:ilvl="0">
      <w:startOverride w:val="14"/>
    </w:lvlOverride>
    <w:lvlOverride w:ilvl="1">
      <w:startOverride w:val="1"/>
    </w:lvlOverride>
  </w:num>
  <w:num w:numId="5">
    <w:abstractNumId w:val="8"/>
    <w:lvlOverride w:ilvl="0">
      <w:startOverride w:val="14"/>
    </w:lvlOverride>
    <w:lvlOverride w:ilvl="1">
      <w:startOverride w:val="1"/>
    </w:lvlOverride>
  </w:num>
  <w:num w:numId="6">
    <w:abstractNumId w:val="8"/>
    <w:lvlOverride w:ilvl="0">
      <w:startOverride w:val="14"/>
    </w:lvlOverride>
    <w:lvlOverride w:ilvl="1">
      <w:startOverride w:val="1"/>
    </w:lvlOverride>
  </w:num>
  <w:num w:numId="7">
    <w:abstractNumId w:val="8"/>
    <w:lvlOverride w:ilvl="0">
      <w:startOverride w:val="14"/>
    </w:lvlOverride>
    <w:lvlOverride w:ilvl="1">
      <w:startOverride w:val="1"/>
    </w:lvlOverride>
  </w:num>
  <w:num w:numId="8">
    <w:abstractNumId w:val="8"/>
    <w:lvlOverride w:ilvl="0">
      <w:startOverride w:val="14"/>
    </w:lvlOverride>
    <w:lvlOverride w:ilvl="1">
      <w:startOverride w:val="1"/>
    </w:lvlOverride>
  </w:num>
  <w:num w:numId="9">
    <w:abstractNumId w:val="8"/>
    <w:lvlOverride w:ilvl="0">
      <w:startOverride w:val="14"/>
    </w:lvlOverride>
    <w:lvlOverride w:ilvl="1">
      <w:startOverride w:val="1"/>
    </w:lvlOverride>
  </w:num>
  <w:num w:numId="10">
    <w:abstractNumId w:val="8"/>
    <w:lvlOverride w:ilvl="0">
      <w:startOverride w:val="14"/>
    </w:lvlOverride>
    <w:lvlOverride w:ilvl="1">
      <w:startOverride w:val="1"/>
    </w:lvlOverride>
  </w:num>
  <w:num w:numId="11">
    <w:abstractNumId w:val="0"/>
  </w:num>
  <w:num w:numId="12">
    <w:abstractNumId w:val="8"/>
    <w:lvlOverride w:ilvl="0">
      <w:startOverride w:val="14"/>
    </w:lvlOverride>
    <w:lvlOverride w:ilvl="1">
      <w:startOverride w:val="1"/>
    </w:lvlOverride>
  </w:num>
  <w:num w:numId="13">
    <w:abstractNumId w:val="8"/>
    <w:lvlOverride w:ilvl="0">
      <w:startOverride w:val="14"/>
    </w:lvlOverride>
    <w:lvlOverride w:ilvl="1">
      <w:startOverride w:val="1"/>
    </w:lvlOverride>
  </w:num>
  <w:num w:numId="14">
    <w:abstractNumId w:val="8"/>
    <w:lvlOverride w:ilvl="0">
      <w:startOverride w:val="14"/>
    </w:lvlOverride>
    <w:lvlOverride w:ilvl="1">
      <w:startOverride w:val="1"/>
    </w:lvlOverride>
  </w:num>
  <w:num w:numId="15">
    <w:abstractNumId w:val="3"/>
  </w:num>
  <w:num w:numId="16">
    <w:abstractNumId w:val="6"/>
  </w:num>
  <w:num w:numId="17">
    <w:abstractNumId w:val="8"/>
  </w:num>
  <w:num w:numId="18">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4"/>
    </w:lvlOverride>
    <w:lvlOverride w:ilvl="1">
      <w:startOverride w:val="1"/>
    </w:lvlOverride>
  </w:num>
  <w:num w:numId="20">
    <w:abstractNumId w:val="8"/>
    <w:lvlOverride w:ilvl="0">
      <w:startOverride w:val="14"/>
    </w:lvlOverride>
    <w:lvlOverride w:ilvl="1">
      <w:startOverride w:val="2"/>
    </w:lvlOverride>
  </w:num>
  <w:num w:numId="21">
    <w:abstractNumId w:val="8"/>
    <w:lvlOverride w:ilvl="0">
      <w:startOverride w:val="14"/>
    </w:lvlOverride>
    <w:lvlOverride w:ilvl="1">
      <w:startOverride w:val="3"/>
    </w:lvlOverride>
  </w:num>
  <w:num w:numId="22">
    <w:abstractNumId w:val="8"/>
    <w:lvlOverride w:ilvl="0">
      <w:startOverride w:val="14"/>
    </w:lvlOverride>
    <w:lvlOverride w:ilvl="1">
      <w:startOverride w:val="3"/>
    </w:lvlOverride>
  </w:num>
  <w:num w:numId="23">
    <w:abstractNumId w:val="8"/>
    <w:lvlOverride w:ilvl="0">
      <w:startOverride w:val="14"/>
    </w:lvlOverride>
    <w:lvlOverride w:ilvl="1">
      <w:startOverride w:val="4"/>
    </w:lvlOverride>
  </w:num>
  <w:num w:numId="24">
    <w:abstractNumId w:val="8"/>
    <w:lvlOverride w:ilvl="0">
      <w:startOverride w:val="14"/>
    </w:lvlOverride>
    <w:lvlOverride w:ilvl="1">
      <w:startOverride w:val="5"/>
    </w:lvlOverride>
  </w:num>
  <w:num w:numId="25">
    <w:abstractNumId w:val="8"/>
    <w:lvlOverride w:ilvl="0">
      <w:startOverride w:val="14"/>
    </w:lvlOverride>
    <w:lvlOverride w:ilvl="1">
      <w:startOverride w:val="5"/>
    </w:lvlOverride>
  </w:num>
  <w:num w:numId="26">
    <w:abstractNumId w:val="8"/>
    <w:lvlOverride w:ilvl="0">
      <w:startOverride w:val="14"/>
    </w:lvlOverride>
    <w:lvlOverride w:ilvl="1">
      <w:startOverride w:val="6"/>
    </w:lvlOverride>
  </w:num>
  <w:num w:numId="27">
    <w:abstractNumId w:val="8"/>
    <w:lvlOverride w:ilvl="0">
      <w:startOverride w:val="14"/>
    </w:lvlOverride>
    <w:lvlOverride w:ilvl="1">
      <w:startOverride w:val="6"/>
    </w:lvlOverride>
  </w:num>
  <w:num w:numId="28">
    <w:abstractNumId w:val="8"/>
  </w:num>
  <w:num w:numId="29">
    <w:abstractNumId w:val="8"/>
    <w:lvlOverride w:ilvl="0">
      <w:startOverride w:val="17"/>
    </w:lvlOverride>
  </w:num>
  <w:num w:numId="30">
    <w:abstractNumId w:val="4"/>
  </w:num>
  <w:num w:numId="31">
    <w:abstractNumId w:val="1"/>
  </w:num>
  <w:num w:numId="32">
    <w:abstractNumId w:val="7"/>
  </w:num>
  <w:num w:numId="33">
    <w:abstractNumId w:val="8"/>
    <w:lvlOverride w:ilvl="0">
      <w:startOverride w:val="18"/>
    </w:lvlOverride>
  </w:num>
  <w:num w:numId="34">
    <w:abstractNumId w:val="8"/>
  </w:num>
  <w:num w:numId="35">
    <w:abstractNumId w:val="8"/>
    <w:lvlOverride w:ilvl="0">
      <w:startOverride w:val="29"/>
    </w:lvlOverride>
  </w:num>
  <w:num w:numId="36">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1064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C6"/>
    <w:rsid w:val="00002679"/>
    <w:rsid w:val="000033E3"/>
    <w:rsid w:val="00006594"/>
    <w:rsid w:val="00010AA3"/>
    <w:rsid w:val="000115A9"/>
    <w:rsid w:val="0001251B"/>
    <w:rsid w:val="0001282A"/>
    <w:rsid w:val="000148D4"/>
    <w:rsid w:val="00020AE8"/>
    <w:rsid w:val="000233E2"/>
    <w:rsid w:val="0002451D"/>
    <w:rsid w:val="00031ECD"/>
    <w:rsid w:val="00034696"/>
    <w:rsid w:val="000377A3"/>
    <w:rsid w:val="0004109E"/>
    <w:rsid w:val="00044BED"/>
    <w:rsid w:val="000450F8"/>
    <w:rsid w:val="00046013"/>
    <w:rsid w:val="0005108E"/>
    <w:rsid w:val="00053646"/>
    <w:rsid w:val="00063568"/>
    <w:rsid w:val="00063C30"/>
    <w:rsid w:val="00066DA8"/>
    <w:rsid w:val="0007293E"/>
    <w:rsid w:val="000753EF"/>
    <w:rsid w:val="00075B05"/>
    <w:rsid w:val="0008158C"/>
    <w:rsid w:val="0008225C"/>
    <w:rsid w:val="0008349F"/>
    <w:rsid w:val="00085CCB"/>
    <w:rsid w:val="0009161E"/>
    <w:rsid w:val="000926E9"/>
    <w:rsid w:val="00092B2E"/>
    <w:rsid w:val="00095D82"/>
    <w:rsid w:val="00095EB0"/>
    <w:rsid w:val="00096CA0"/>
    <w:rsid w:val="000978A2"/>
    <w:rsid w:val="00097B40"/>
    <w:rsid w:val="000A0FF9"/>
    <w:rsid w:val="000A127A"/>
    <w:rsid w:val="000A2A8E"/>
    <w:rsid w:val="000A34D8"/>
    <w:rsid w:val="000A61C6"/>
    <w:rsid w:val="000A6420"/>
    <w:rsid w:val="000B0A37"/>
    <w:rsid w:val="000B445B"/>
    <w:rsid w:val="000B5662"/>
    <w:rsid w:val="000B650F"/>
    <w:rsid w:val="000C1096"/>
    <w:rsid w:val="000D1A64"/>
    <w:rsid w:val="000D1C55"/>
    <w:rsid w:val="000D25B8"/>
    <w:rsid w:val="000D7AC3"/>
    <w:rsid w:val="000E0EC2"/>
    <w:rsid w:val="000E17DD"/>
    <w:rsid w:val="000E308B"/>
    <w:rsid w:val="000E466C"/>
    <w:rsid w:val="000E78E8"/>
    <w:rsid w:val="000F0702"/>
    <w:rsid w:val="000F1A89"/>
    <w:rsid w:val="000F453F"/>
    <w:rsid w:val="000F463A"/>
    <w:rsid w:val="000F5DE6"/>
    <w:rsid w:val="001017CD"/>
    <w:rsid w:val="00103511"/>
    <w:rsid w:val="001056FC"/>
    <w:rsid w:val="00107152"/>
    <w:rsid w:val="001122FB"/>
    <w:rsid w:val="0012070B"/>
    <w:rsid w:val="00122807"/>
    <w:rsid w:val="00124F70"/>
    <w:rsid w:val="00135DD2"/>
    <w:rsid w:val="001369AF"/>
    <w:rsid w:val="001371B6"/>
    <w:rsid w:val="001377D6"/>
    <w:rsid w:val="00137FE1"/>
    <w:rsid w:val="001416DC"/>
    <w:rsid w:val="00143BA9"/>
    <w:rsid w:val="00152E54"/>
    <w:rsid w:val="00153FF2"/>
    <w:rsid w:val="00154D92"/>
    <w:rsid w:val="0015568E"/>
    <w:rsid w:val="00157AC1"/>
    <w:rsid w:val="0016116B"/>
    <w:rsid w:val="0016205F"/>
    <w:rsid w:val="00162F32"/>
    <w:rsid w:val="001630C1"/>
    <w:rsid w:val="001661C0"/>
    <w:rsid w:val="001662A6"/>
    <w:rsid w:val="00167441"/>
    <w:rsid w:val="0017693F"/>
    <w:rsid w:val="00176FBF"/>
    <w:rsid w:val="00177313"/>
    <w:rsid w:val="001818BB"/>
    <w:rsid w:val="0018545F"/>
    <w:rsid w:val="00187C39"/>
    <w:rsid w:val="00190743"/>
    <w:rsid w:val="001911E9"/>
    <w:rsid w:val="00191A57"/>
    <w:rsid w:val="00191D1F"/>
    <w:rsid w:val="001927FA"/>
    <w:rsid w:val="00194E81"/>
    <w:rsid w:val="001A24E6"/>
    <w:rsid w:val="001A47E1"/>
    <w:rsid w:val="001A7C15"/>
    <w:rsid w:val="001C4F3A"/>
    <w:rsid w:val="001C7620"/>
    <w:rsid w:val="001C7A04"/>
    <w:rsid w:val="001D08A5"/>
    <w:rsid w:val="001D09F7"/>
    <w:rsid w:val="001E0D4F"/>
    <w:rsid w:val="001E174A"/>
    <w:rsid w:val="001E1D3C"/>
    <w:rsid w:val="001E5EB6"/>
    <w:rsid w:val="001E649F"/>
    <w:rsid w:val="001E6B4B"/>
    <w:rsid w:val="001E7437"/>
    <w:rsid w:val="00203DC4"/>
    <w:rsid w:val="002045F7"/>
    <w:rsid w:val="00205D95"/>
    <w:rsid w:val="00210CB4"/>
    <w:rsid w:val="002118B2"/>
    <w:rsid w:val="002118E5"/>
    <w:rsid w:val="00211E1E"/>
    <w:rsid w:val="0021571B"/>
    <w:rsid w:val="00225BCE"/>
    <w:rsid w:val="00230075"/>
    <w:rsid w:val="002305C0"/>
    <w:rsid w:val="00232AC2"/>
    <w:rsid w:val="00236675"/>
    <w:rsid w:val="002378C3"/>
    <w:rsid w:val="002400AC"/>
    <w:rsid w:val="0024175F"/>
    <w:rsid w:val="002471CE"/>
    <w:rsid w:val="00250C36"/>
    <w:rsid w:val="00257AD8"/>
    <w:rsid w:val="002702D4"/>
    <w:rsid w:val="00273A2D"/>
    <w:rsid w:val="0027510B"/>
    <w:rsid w:val="002846A1"/>
    <w:rsid w:val="002906D1"/>
    <w:rsid w:val="002923ED"/>
    <w:rsid w:val="00292AE6"/>
    <w:rsid w:val="00293F3B"/>
    <w:rsid w:val="002958A5"/>
    <w:rsid w:val="00295E37"/>
    <w:rsid w:val="0029618B"/>
    <w:rsid w:val="002A2767"/>
    <w:rsid w:val="002A31F8"/>
    <w:rsid w:val="002A4FF1"/>
    <w:rsid w:val="002A56F3"/>
    <w:rsid w:val="002B13FA"/>
    <w:rsid w:val="002B2B46"/>
    <w:rsid w:val="002B368D"/>
    <w:rsid w:val="002C065B"/>
    <w:rsid w:val="002C297A"/>
    <w:rsid w:val="002C4786"/>
    <w:rsid w:val="002C5E3F"/>
    <w:rsid w:val="002C65F5"/>
    <w:rsid w:val="002D49FC"/>
    <w:rsid w:val="002D531C"/>
    <w:rsid w:val="002D672A"/>
    <w:rsid w:val="002D7917"/>
    <w:rsid w:val="002E0E22"/>
    <w:rsid w:val="002E6EC7"/>
    <w:rsid w:val="002F1A13"/>
    <w:rsid w:val="002F76CC"/>
    <w:rsid w:val="003006DA"/>
    <w:rsid w:val="00303A33"/>
    <w:rsid w:val="003046A4"/>
    <w:rsid w:val="00305F33"/>
    <w:rsid w:val="00307893"/>
    <w:rsid w:val="00307A33"/>
    <w:rsid w:val="00310A5F"/>
    <w:rsid w:val="00313085"/>
    <w:rsid w:val="00313596"/>
    <w:rsid w:val="00316FD5"/>
    <w:rsid w:val="0032083D"/>
    <w:rsid w:val="00322A54"/>
    <w:rsid w:val="0032664C"/>
    <w:rsid w:val="00326FBA"/>
    <w:rsid w:val="00330178"/>
    <w:rsid w:val="003308F2"/>
    <w:rsid w:val="00335AF7"/>
    <w:rsid w:val="00336AA6"/>
    <w:rsid w:val="00342C7C"/>
    <w:rsid w:val="003441A4"/>
    <w:rsid w:val="00345C05"/>
    <w:rsid w:val="003464BE"/>
    <w:rsid w:val="00350D1F"/>
    <w:rsid w:val="003517D1"/>
    <w:rsid w:val="003526D7"/>
    <w:rsid w:val="00355D41"/>
    <w:rsid w:val="00356122"/>
    <w:rsid w:val="00357D3C"/>
    <w:rsid w:val="0036372F"/>
    <w:rsid w:val="003659DD"/>
    <w:rsid w:val="00365FCE"/>
    <w:rsid w:val="00366898"/>
    <w:rsid w:val="0036758B"/>
    <w:rsid w:val="003702E2"/>
    <w:rsid w:val="00374DD5"/>
    <w:rsid w:val="003768DF"/>
    <w:rsid w:val="00377A12"/>
    <w:rsid w:val="00380FFE"/>
    <w:rsid w:val="00384023"/>
    <w:rsid w:val="00384830"/>
    <w:rsid w:val="0039195C"/>
    <w:rsid w:val="00393928"/>
    <w:rsid w:val="003941E6"/>
    <w:rsid w:val="003A177A"/>
    <w:rsid w:val="003A2858"/>
    <w:rsid w:val="003A52B4"/>
    <w:rsid w:val="003A6634"/>
    <w:rsid w:val="003B13BA"/>
    <w:rsid w:val="003B5A5D"/>
    <w:rsid w:val="003B66CE"/>
    <w:rsid w:val="003B7EA2"/>
    <w:rsid w:val="003C207D"/>
    <w:rsid w:val="003C55AB"/>
    <w:rsid w:val="003C6DB6"/>
    <w:rsid w:val="003C6E9C"/>
    <w:rsid w:val="003D2199"/>
    <w:rsid w:val="003D2AC4"/>
    <w:rsid w:val="003D47E2"/>
    <w:rsid w:val="003E1EFE"/>
    <w:rsid w:val="003E342F"/>
    <w:rsid w:val="003E5964"/>
    <w:rsid w:val="003E622E"/>
    <w:rsid w:val="003E6CFB"/>
    <w:rsid w:val="003F1A9A"/>
    <w:rsid w:val="00400052"/>
    <w:rsid w:val="00400880"/>
    <w:rsid w:val="00411512"/>
    <w:rsid w:val="004119B2"/>
    <w:rsid w:val="004141DD"/>
    <w:rsid w:val="00414234"/>
    <w:rsid w:val="00414BD7"/>
    <w:rsid w:val="00426DA2"/>
    <w:rsid w:val="00427D6E"/>
    <w:rsid w:val="00431F62"/>
    <w:rsid w:val="00433680"/>
    <w:rsid w:val="0044452D"/>
    <w:rsid w:val="0044538C"/>
    <w:rsid w:val="00447CBA"/>
    <w:rsid w:val="00453778"/>
    <w:rsid w:val="004545C1"/>
    <w:rsid w:val="004570EB"/>
    <w:rsid w:val="004573FB"/>
    <w:rsid w:val="00460AC7"/>
    <w:rsid w:val="00461F87"/>
    <w:rsid w:val="004712F7"/>
    <w:rsid w:val="004808F8"/>
    <w:rsid w:val="004811F7"/>
    <w:rsid w:val="00481CA4"/>
    <w:rsid w:val="00483801"/>
    <w:rsid w:val="004849E1"/>
    <w:rsid w:val="00485C3A"/>
    <w:rsid w:val="00491089"/>
    <w:rsid w:val="00493139"/>
    <w:rsid w:val="00493A37"/>
    <w:rsid w:val="004A03A8"/>
    <w:rsid w:val="004A101B"/>
    <w:rsid w:val="004B0048"/>
    <w:rsid w:val="004B6648"/>
    <w:rsid w:val="004C16B9"/>
    <w:rsid w:val="004C1970"/>
    <w:rsid w:val="004C4A3D"/>
    <w:rsid w:val="004C4F86"/>
    <w:rsid w:val="004C5609"/>
    <w:rsid w:val="004D19B1"/>
    <w:rsid w:val="004D7845"/>
    <w:rsid w:val="004E59E2"/>
    <w:rsid w:val="004F3C83"/>
    <w:rsid w:val="004F7621"/>
    <w:rsid w:val="005031AF"/>
    <w:rsid w:val="005067C8"/>
    <w:rsid w:val="005125CC"/>
    <w:rsid w:val="00516289"/>
    <w:rsid w:val="00522466"/>
    <w:rsid w:val="00522596"/>
    <w:rsid w:val="0052411B"/>
    <w:rsid w:val="00524399"/>
    <w:rsid w:val="00525D4D"/>
    <w:rsid w:val="00526226"/>
    <w:rsid w:val="00526A3E"/>
    <w:rsid w:val="00526DCD"/>
    <w:rsid w:val="005326E9"/>
    <w:rsid w:val="00532B40"/>
    <w:rsid w:val="00532B72"/>
    <w:rsid w:val="0053555C"/>
    <w:rsid w:val="00541B1D"/>
    <w:rsid w:val="00542869"/>
    <w:rsid w:val="00544A93"/>
    <w:rsid w:val="00546094"/>
    <w:rsid w:val="005520B2"/>
    <w:rsid w:val="005525C3"/>
    <w:rsid w:val="005543F3"/>
    <w:rsid w:val="0055449D"/>
    <w:rsid w:val="005545B9"/>
    <w:rsid w:val="00554644"/>
    <w:rsid w:val="0055493D"/>
    <w:rsid w:val="00555911"/>
    <w:rsid w:val="00562F16"/>
    <w:rsid w:val="005631DB"/>
    <w:rsid w:val="00564DAA"/>
    <w:rsid w:val="00565CED"/>
    <w:rsid w:val="00566D8F"/>
    <w:rsid w:val="0057638E"/>
    <w:rsid w:val="00580442"/>
    <w:rsid w:val="005820BE"/>
    <w:rsid w:val="005846EB"/>
    <w:rsid w:val="00585D7B"/>
    <w:rsid w:val="00585E3E"/>
    <w:rsid w:val="00586787"/>
    <w:rsid w:val="00592C30"/>
    <w:rsid w:val="00595991"/>
    <w:rsid w:val="00597512"/>
    <w:rsid w:val="00597C3F"/>
    <w:rsid w:val="005A2FE8"/>
    <w:rsid w:val="005A70B8"/>
    <w:rsid w:val="005B1284"/>
    <w:rsid w:val="005B15B3"/>
    <w:rsid w:val="005B49EC"/>
    <w:rsid w:val="005B7822"/>
    <w:rsid w:val="005C2712"/>
    <w:rsid w:val="005C34E7"/>
    <w:rsid w:val="005C6E22"/>
    <w:rsid w:val="005C747B"/>
    <w:rsid w:val="005E2E2B"/>
    <w:rsid w:val="005E63BA"/>
    <w:rsid w:val="005E6A4E"/>
    <w:rsid w:val="005E7E16"/>
    <w:rsid w:val="005F175B"/>
    <w:rsid w:val="005F3989"/>
    <w:rsid w:val="005F3DA8"/>
    <w:rsid w:val="005F5BC8"/>
    <w:rsid w:val="005F657F"/>
    <w:rsid w:val="00604B52"/>
    <w:rsid w:val="00605512"/>
    <w:rsid w:val="00607B6F"/>
    <w:rsid w:val="00612539"/>
    <w:rsid w:val="00614DB9"/>
    <w:rsid w:val="006154E5"/>
    <w:rsid w:val="0062008A"/>
    <w:rsid w:val="00621166"/>
    <w:rsid w:val="00621603"/>
    <w:rsid w:val="00631639"/>
    <w:rsid w:val="00632F3C"/>
    <w:rsid w:val="006344AB"/>
    <w:rsid w:val="0064246B"/>
    <w:rsid w:val="00642C3E"/>
    <w:rsid w:val="00643D24"/>
    <w:rsid w:val="0064770E"/>
    <w:rsid w:val="00654633"/>
    <w:rsid w:val="00654930"/>
    <w:rsid w:val="00660D69"/>
    <w:rsid w:val="0066224B"/>
    <w:rsid w:val="00664462"/>
    <w:rsid w:val="00664CA6"/>
    <w:rsid w:val="006677D0"/>
    <w:rsid w:val="006722F6"/>
    <w:rsid w:val="0067263E"/>
    <w:rsid w:val="00672C39"/>
    <w:rsid w:val="006743A6"/>
    <w:rsid w:val="006756BE"/>
    <w:rsid w:val="00675B18"/>
    <w:rsid w:val="0067651C"/>
    <w:rsid w:val="00684354"/>
    <w:rsid w:val="006877DA"/>
    <w:rsid w:val="0069170F"/>
    <w:rsid w:val="00692F0D"/>
    <w:rsid w:val="006A0721"/>
    <w:rsid w:val="006A44B2"/>
    <w:rsid w:val="006A4FD5"/>
    <w:rsid w:val="006A536B"/>
    <w:rsid w:val="006A6AA5"/>
    <w:rsid w:val="006A6DF2"/>
    <w:rsid w:val="006A7632"/>
    <w:rsid w:val="006B3033"/>
    <w:rsid w:val="006B3FB0"/>
    <w:rsid w:val="006B490F"/>
    <w:rsid w:val="006B5800"/>
    <w:rsid w:val="006C0CCF"/>
    <w:rsid w:val="006C3D85"/>
    <w:rsid w:val="006C5812"/>
    <w:rsid w:val="006C706A"/>
    <w:rsid w:val="006C7493"/>
    <w:rsid w:val="006D0DD7"/>
    <w:rsid w:val="006D6F70"/>
    <w:rsid w:val="006E1085"/>
    <w:rsid w:val="006E6A62"/>
    <w:rsid w:val="006F1C52"/>
    <w:rsid w:val="006F3E83"/>
    <w:rsid w:val="006F63D1"/>
    <w:rsid w:val="006F6C4B"/>
    <w:rsid w:val="006F79FC"/>
    <w:rsid w:val="007011A7"/>
    <w:rsid w:val="00705974"/>
    <w:rsid w:val="00706632"/>
    <w:rsid w:val="0071059A"/>
    <w:rsid w:val="007105EA"/>
    <w:rsid w:val="00710C25"/>
    <w:rsid w:val="00713D5F"/>
    <w:rsid w:val="00721A5B"/>
    <w:rsid w:val="00721E48"/>
    <w:rsid w:val="00723631"/>
    <w:rsid w:val="00725316"/>
    <w:rsid w:val="007267EF"/>
    <w:rsid w:val="00733D2D"/>
    <w:rsid w:val="00742CF7"/>
    <w:rsid w:val="00743669"/>
    <w:rsid w:val="007524CA"/>
    <w:rsid w:val="00756359"/>
    <w:rsid w:val="00760D83"/>
    <w:rsid w:val="00764C67"/>
    <w:rsid w:val="00765E80"/>
    <w:rsid w:val="0076732F"/>
    <w:rsid w:val="00770B45"/>
    <w:rsid w:val="007712F8"/>
    <w:rsid w:val="007732E2"/>
    <w:rsid w:val="00777512"/>
    <w:rsid w:val="00783713"/>
    <w:rsid w:val="00786144"/>
    <w:rsid w:val="007919EC"/>
    <w:rsid w:val="00793F71"/>
    <w:rsid w:val="00794870"/>
    <w:rsid w:val="00796E7D"/>
    <w:rsid w:val="007A6731"/>
    <w:rsid w:val="007B25DB"/>
    <w:rsid w:val="007B28E6"/>
    <w:rsid w:val="007B3374"/>
    <w:rsid w:val="007B796D"/>
    <w:rsid w:val="007C0285"/>
    <w:rsid w:val="007C1F38"/>
    <w:rsid w:val="007C287B"/>
    <w:rsid w:val="007C5C6F"/>
    <w:rsid w:val="007D0699"/>
    <w:rsid w:val="007D40C6"/>
    <w:rsid w:val="007E2DC2"/>
    <w:rsid w:val="007E69B2"/>
    <w:rsid w:val="007F0AAA"/>
    <w:rsid w:val="007F281E"/>
    <w:rsid w:val="007F460C"/>
    <w:rsid w:val="007F59C0"/>
    <w:rsid w:val="007F6833"/>
    <w:rsid w:val="007F785B"/>
    <w:rsid w:val="00800E44"/>
    <w:rsid w:val="008020BD"/>
    <w:rsid w:val="00802B25"/>
    <w:rsid w:val="008060CE"/>
    <w:rsid w:val="008104B7"/>
    <w:rsid w:val="008161AD"/>
    <w:rsid w:val="00821C85"/>
    <w:rsid w:val="00823AA8"/>
    <w:rsid w:val="00832E6F"/>
    <w:rsid w:val="00832F25"/>
    <w:rsid w:val="0083332B"/>
    <w:rsid w:val="00833693"/>
    <w:rsid w:val="00833A18"/>
    <w:rsid w:val="00834CC4"/>
    <w:rsid w:val="00835B64"/>
    <w:rsid w:val="00843058"/>
    <w:rsid w:val="00850CCA"/>
    <w:rsid w:val="00853AF3"/>
    <w:rsid w:val="0085449D"/>
    <w:rsid w:val="008544E0"/>
    <w:rsid w:val="008561C6"/>
    <w:rsid w:val="008561DD"/>
    <w:rsid w:val="00857B84"/>
    <w:rsid w:val="008663E7"/>
    <w:rsid w:val="00866C6E"/>
    <w:rsid w:val="008701E5"/>
    <w:rsid w:val="00872764"/>
    <w:rsid w:val="00872F49"/>
    <w:rsid w:val="00875BD4"/>
    <w:rsid w:val="00881D4E"/>
    <w:rsid w:val="00882172"/>
    <w:rsid w:val="00890B02"/>
    <w:rsid w:val="0089356C"/>
    <w:rsid w:val="008A2511"/>
    <w:rsid w:val="008A7592"/>
    <w:rsid w:val="008B0A24"/>
    <w:rsid w:val="008B3677"/>
    <w:rsid w:val="008B6649"/>
    <w:rsid w:val="008C350B"/>
    <w:rsid w:val="008C372E"/>
    <w:rsid w:val="008C4D2A"/>
    <w:rsid w:val="008C594F"/>
    <w:rsid w:val="008C6BD1"/>
    <w:rsid w:val="008D0AC9"/>
    <w:rsid w:val="008D2A19"/>
    <w:rsid w:val="008D6EA9"/>
    <w:rsid w:val="008D7820"/>
    <w:rsid w:val="008E1E2A"/>
    <w:rsid w:val="008E2C95"/>
    <w:rsid w:val="008E469F"/>
    <w:rsid w:val="008F0C9A"/>
    <w:rsid w:val="00900D1A"/>
    <w:rsid w:val="009033C8"/>
    <w:rsid w:val="00904352"/>
    <w:rsid w:val="00910EE7"/>
    <w:rsid w:val="00913060"/>
    <w:rsid w:val="00914BEB"/>
    <w:rsid w:val="00916F1F"/>
    <w:rsid w:val="0092097D"/>
    <w:rsid w:val="009217DF"/>
    <w:rsid w:val="00921AFA"/>
    <w:rsid w:val="00921C03"/>
    <w:rsid w:val="00922ECE"/>
    <w:rsid w:val="00923D31"/>
    <w:rsid w:val="0092568E"/>
    <w:rsid w:val="00926DED"/>
    <w:rsid w:val="00936F0E"/>
    <w:rsid w:val="009370A7"/>
    <w:rsid w:val="00940BE0"/>
    <w:rsid w:val="00942172"/>
    <w:rsid w:val="00945AF2"/>
    <w:rsid w:val="009477F1"/>
    <w:rsid w:val="00947861"/>
    <w:rsid w:val="0095140A"/>
    <w:rsid w:val="00952BFE"/>
    <w:rsid w:val="00956246"/>
    <w:rsid w:val="00957152"/>
    <w:rsid w:val="009577F4"/>
    <w:rsid w:val="0096139A"/>
    <w:rsid w:val="00962604"/>
    <w:rsid w:val="009646F6"/>
    <w:rsid w:val="00970B34"/>
    <w:rsid w:val="00971E12"/>
    <w:rsid w:val="00973001"/>
    <w:rsid w:val="00973C65"/>
    <w:rsid w:val="00975E36"/>
    <w:rsid w:val="00980972"/>
    <w:rsid w:val="00981E47"/>
    <w:rsid w:val="0098209E"/>
    <w:rsid w:val="0098362B"/>
    <w:rsid w:val="0098444F"/>
    <w:rsid w:val="0098587D"/>
    <w:rsid w:val="00993272"/>
    <w:rsid w:val="009932A7"/>
    <w:rsid w:val="00993F6C"/>
    <w:rsid w:val="0099620A"/>
    <w:rsid w:val="0099634F"/>
    <w:rsid w:val="00996536"/>
    <w:rsid w:val="009A2107"/>
    <w:rsid w:val="009A32E5"/>
    <w:rsid w:val="009B71D6"/>
    <w:rsid w:val="009C2D6D"/>
    <w:rsid w:val="009D404E"/>
    <w:rsid w:val="009D4CCE"/>
    <w:rsid w:val="009D58E9"/>
    <w:rsid w:val="009E2275"/>
    <w:rsid w:val="009E305A"/>
    <w:rsid w:val="009E7C74"/>
    <w:rsid w:val="009F11AB"/>
    <w:rsid w:val="009F32F3"/>
    <w:rsid w:val="009F5AB3"/>
    <w:rsid w:val="00A006A0"/>
    <w:rsid w:val="00A006CE"/>
    <w:rsid w:val="00A00E7E"/>
    <w:rsid w:val="00A03F31"/>
    <w:rsid w:val="00A0468D"/>
    <w:rsid w:val="00A049A1"/>
    <w:rsid w:val="00A06908"/>
    <w:rsid w:val="00A11C24"/>
    <w:rsid w:val="00A12C1A"/>
    <w:rsid w:val="00A17B6B"/>
    <w:rsid w:val="00A20A56"/>
    <w:rsid w:val="00A2309F"/>
    <w:rsid w:val="00A23DAD"/>
    <w:rsid w:val="00A24AAF"/>
    <w:rsid w:val="00A24EBF"/>
    <w:rsid w:val="00A33683"/>
    <w:rsid w:val="00A35CDF"/>
    <w:rsid w:val="00A36338"/>
    <w:rsid w:val="00A36C5C"/>
    <w:rsid w:val="00A377BA"/>
    <w:rsid w:val="00A43A59"/>
    <w:rsid w:val="00A51316"/>
    <w:rsid w:val="00A53679"/>
    <w:rsid w:val="00A542E4"/>
    <w:rsid w:val="00A55F82"/>
    <w:rsid w:val="00A55FA5"/>
    <w:rsid w:val="00A61FF1"/>
    <w:rsid w:val="00A64C37"/>
    <w:rsid w:val="00A65E2D"/>
    <w:rsid w:val="00A75C94"/>
    <w:rsid w:val="00A81BB0"/>
    <w:rsid w:val="00A852D8"/>
    <w:rsid w:val="00A94FA3"/>
    <w:rsid w:val="00A9620A"/>
    <w:rsid w:val="00A97D8C"/>
    <w:rsid w:val="00AA2522"/>
    <w:rsid w:val="00AA2C79"/>
    <w:rsid w:val="00AA66E0"/>
    <w:rsid w:val="00AB33AD"/>
    <w:rsid w:val="00AB45EE"/>
    <w:rsid w:val="00AC0D18"/>
    <w:rsid w:val="00AC7C7D"/>
    <w:rsid w:val="00AD69D5"/>
    <w:rsid w:val="00AE26C4"/>
    <w:rsid w:val="00AE66B9"/>
    <w:rsid w:val="00AF13BC"/>
    <w:rsid w:val="00AF4B98"/>
    <w:rsid w:val="00AF51AB"/>
    <w:rsid w:val="00AF7B3F"/>
    <w:rsid w:val="00AF7C05"/>
    <w:rsid w:val="00B00101"/>
    <w:rsid w:val="00B006E5"/>
    <w:rsid w:val="00B02EED"/>
    <w:rsid w:val="00B04A06"/>
    <w:rsid w:val="00B1276F"/>
    <w:rsid w:val="00B146CA"/>
    <w:rsid w:val="00B1622E"/>
    <w:rsid w:val="00B17499"/>
    <w:rsid w:val="00B27C58"/>
    <w:rsid w:val="00B30A80"/>
    <w:rsid w:val="00B30CEE"/>
    <w:rsid w:val="00B33557"/>
    <w:rsid w:val="00B34172"/>
    <w:rsid w:val="00B378E4"/>
    <w:rsid w:val="00B40F09"/>
    <w:rsid w:val="00B44795"/>
    <w:rsid w:val="00B45E54"/>
    <w:rsid w:val="00B47ABE"/>
    <w:rsid w:val="00B503AB"/>
    <w:rsid w:val="00B5268F"/>
    <w:rsid w:val="00B54D7B"/>
    <w:rsid w:val="00B553F0"/>
    <w:rsid w:val="00B57CE2"/>
    <w:rsid w:val="00B60291"/>
    <w:rsid w:val="00B63C9B"/>
    <w:rsid w:val="00B66AE0"/>
    <w:rsid w:val="00B66E61"/>
    <w:rsid w:val="00B72861"/>
    <w:rsid w:val="00B72FD4"/>
    <w:rsid w:val="00B7413F"/>
    <w:rsid w:val="00B742B6"/>
    <w:rsid w:val="00B74726"/>
    <w:rsid w:val="00B777CF"/>
    <w:rsid w:val="00B77922"/>
    <w:rsid w:val="00B77B66"/>
    <w:rsid w:val="00B80531"/>
    <w:rsid w:val="00B80ED1"/>
    <w:rsid w:val="00B819C1"/>
    <w:rsid w:val="00B8383B"/>
    <w:rsid w:val="00B86AFA"/>
    <w:rsid w:val="00B9081B"/>
    <w:rsid w:val="00BA1E25"/>
    <w:rsid w:val="00BA4E2A"/>
    <w:rsid w:val="00BA70A4"/>
    <w:rsid w:val="00BB2E95"/>
    <w:rsid w:val="00BB4EA4"/>
    <w:rsid w:val="00BC0522"/>
    <w:rsid w:val="00BC0562"/>
    <w:rsid w:val="00BC0AD7"/>
    <w:rsid w:val="00BD2076"/>
    <w:rsid w:val="00BD4136"/>
    <w:rsid w:val="00BD6145"/>
    <w:rsid w:val="00BD76A8"/>
    <w:rsid w:val="00BE426F"/>
    <w:rsid w:val="00C00E77"/>
    <w:rsid w:val="00C01075"/>
    <w:rsid w:val="00C04AC1"/>
    <w:rsid w:val="00C0616E"/>
    <w:rsid w:val="00C1419B"/>
    <w:rsid w:val="00C16793"/>
    <w:rsid w:val="00C20DC8"/>
    <w:rsid w:val="00C21A00"/>
    <w:rsid w:val="00C21BCD"/>
    <w:rsid w:val="00C22DC8"/>
    <w:rsid w:val="00C23083"/>
    <w:rsid w:val="00C302E0"/>
    <w:rsid w:val="00C3126C"/>
    <w:rsid w:val="00C34798"/>
    <w:rsid w:val="00C36027"/>
    <w:rsid w:val="00C406C9"/>
    <w:rsid w:val="00C42215"/>
    <w:rsid w:val="00C425FD"/>
    <w:rsid w:val="00C43481"/>
    <w:rsid w:val="00C45AAA"/>
    <w:rsid w:val="00C53584"/>
    <w:rsid w:val="00C54276"/>
    <w:rsid w:val="00C63796"/>
    <w:rsid w:val="00C6490C"/>
    <w:rsid w:val="00C64EAB"/>
    <w:rsid w:val="00C675EB"/>
    <w:rsid w:val="00C702B1"/>
    <w:rsid w:val="00C7240D"/>
    <w:rsid w:val="00C7417E"/>
    <w:rsid w:val="00C767F2"/>
    <w:rsid w:val="00C801BC"/>
    <w:rsid w:val="00C83735"/>
    <w:rsid w:val="00C83F72"/>
    <w:rsid w:val="00C85140"/>
    <w:rsid w:val="00C87AA3"/>
    <w:rsid w:val="00C90E0B"/>
    <w:rsid w:val="00C94E39"/>
    <w:rsid w:val="00C9548F"/>
    <w:rsid w:val="00C95E2F"/>
    <w:rsid w:val="00C96E39"/>
    <w:rsid w:val="00CA0361"/>
    <w:rsid w:val="00CA22A4"/>
    <w:rsid w:val="00CA36F7"/>
    <w:rsid w:val="00CA46E8"/>
    <w:rsid w:val="00CA4721"/>
    <w:rsid w:val="00CA6C9C"/>
    <w:rsid w:val="00CB2308"/>
    <w:rsid w:val="00CB2B66"/>
    <w:rsid w:val="00CB3D0A"/>
    <w:rsid w:val="00CB3D73"/>
    <w:rsid w:val="00CC0EA2"/>
    <w:rsid w:val="00CC0ED5"/>
    <w:rsid w:val="00CC286C"/>
    <w:rsid w:val="00CC321E"/>
    <w:rsid w:val="00CC725D"/>
    <w:rsid w:val="00CD1BEB"/>
    <w:rsid w:val="00CD3D36"/>
    <w:rsid w:val="00CE02E5"/>
    <w:rsid w:val="00CF05C2"/>
    <w:rsid w:val="00CF192C"/>
    <w:rsid w:val="00CF26DC"/>
    <w:rsid w:val="00CF49AE"/>
    <w:rsid w:val="00CF4CEF"/>
    <w:rsid w:val="00D02600"/>
    <w:rsid w:val="00D03AB5"/>
    <w:rsid w:val="00D047CB"/>
    <w:rsid w:val="00D07645"/>
    <w:rsid w:val="00D077B7"/>
    <w:rsid w:val="00D11DBA"/>
    <w:rsid w:val="00D12BA2"/>
    <w:rsid w:val="00D170A2"/>
    <w:rsid w:val="00D175E1"/>
    <w:rsid w:val="00D17B07"/>
    <w:rsid w:val="00D21671"/>
    <w:rsid w:val="00D23EAE"/>
    <w:rsid w:val="00D2526B"/>
    <w:rsid w:val="00D31893"/>
    <w:rsid w:val="00D32699"/>
    <w:rsid w:val="00D33594"/>
    <w:rsid w:val="00D36278"/>
    <w:rsid w:val="00D37215"/>
    <w:rsid w:val="00D40B75"/>
    <w:rsid w:val="00D41104"/>
    <w:rsid w:val="00D42618"/>
    <w:rsid w:val="00D453AB"/>
    <w:rsid w:val="00D513E6"/>
    <w:rsid w:val="00D5177F"/>
    <w:rsid w:val="00D5426B"/>
    <w:rsid w:val="00D54DA2"/>
    <w:rsid w:val="00D55739"/>
    <w:rsid w:val="00D5586F"/>
    <w:rsid w:val="00D55DDF"/>
    <w:rsid w:val="00D57404"/>
    <w:rsid w:val="00D623B0"/>
    <w:rsid w:val="00D62D25"/>
    <w:rsid w:val="00D64E8E"/>
    <w:rsid w:val="00D75CF3"/>
    <w:rsid w:val="00D76C0B"/>
    <w:rsid w:val="00D77345"/>
    <w:rsid w:val="00D77D65"/>
    <w:rsid w:val="00D832F7"/>
    <w:rsid w:val="00D9028B"/>
    <w:rsid w:val="00D909BC"/>
    <w:rsid w:val="00D91CCF"/>
    <w:rsid w:val="00D940B3"/>
    <w:rsid w:val="00DA5BCA"/>
    <w:rsid w:val="00DB2648"/>
    <w:rsid w:val="00DB5C9F"/>
    <w:rsid w:val="00DC25DC"/>
    <w:rsid w:val="00DC633F"/>
    <w:rsid w:val="00DC6CEF"/>
    <w:rsid w:val="00DC795F"/>
    <w:rsid w:val="00DC7BA1"/>
    <w:rsid w:val="00DE30F8"/>
    <w:rsid w:val="00DE428F"/>
    <w:rsid w:val="00DF114D"/>
    <w:rsid w:val="00DF219C"/>
    <w:rsid w:val="00DF2C10"/>
    <w:rsid w:val="00DF6711"/>
    <w:rsid w:val="00E024C1"/>
    <w:rsid w:val="00E054AB"/>
    <w:rsid w:val="00E0577E"/>
    <w:rsid w:val="00E1128D"/>
    <w:rsid w:val="00E129F3"/>
    <w:rsid w:val="00E13101"/>
    <w:rsid w:val="00E14555"/>
    <w:rsid w:val="00E14C7D"/>
    <w:rsid w:val="00E160FC"/>
    <w:rsid w:val="00E321CA"/>
    <w:rsid w:val="00E34F2B"/>
    <w:rsid w:val="00E35323"/>
    <w:rsid w:val="00E41EA5"/>
    <w:rsid w:val="00E46C4F"/>
    <w:rsid w:val="00E55FD2"/>
    <w:rsid w:val="00E5633C"/>
    <w:rsid w:val="00E5778F"/>
    <w:rsid w:val="00E62804"/>
    <w:rsid w:val="00E62D27"/>
    <w:rsid w:val="00E647B4"/>
    <w:rsid w:val="00E66D28"/>
    <w:rsid w:val="00E73D3B"/>
    <w:rsid w:val="00E80F82"/>
    <w:rsid w:val="00E81933"/>
    <w:rsid w:val="00E8204B"/>
    <w:rsid w:val="00E84AE3"/>
    <w:rsid w:val="00E84B2E"/>
    <w:rsid w:val="00E854AA"/>
    <w:rsid w:val="00E85F95"/>
    <w:rsid w:val="00E85F99"/>
    <w:rsid w:val="00E90543"/>
    <w:rsid w:val="00E9782A"/>
    <w:rsid w:val="00EA1E55"/>
    <w:rsid w:val="00EA2831"/>
    <w:rsid w:val="00EA4C8A"/>
    <w:rsid w:val="00EB1642"/>
    <w:rsid w:val="00EB5CFB"/>
    <w:rsid w:val="00EC1B1D"/>
    <w:rsid w:val="00EC1E28"/>
    <w:rsid w:val="00EC25EB"/>
    <w:rsid w:val="00EC3F40"/>
    <w:rsid w:val="00EC7DFD"/>
    <w:rsid w:val="00ED08EB"/>
    <w:rsid w:val="00ED1E4A"/>
    <w:rsid w:val="00ED694D"/>
    <w:rsid w:val="00ED74EF"/>
    <w:rsid w:val="00ED7F46"/>
    <w:rsid w:val="00EE433C"/>
    <w:rsid w:val="00EE53FF"/>
    <w:rsid w:val="00EE7712"/>
    <w:rsid w:val="00EE7C51"/>
    <w:rsid w:val="00EE7F3E"/>
    <w:rsid w:val="00EF0452"/>
    <w:rsid w:val="00EF0590"/>
    <w:rsid w:val="00EF1970"/>
    <w:rsid w:val="00EF1BD0"/>
    <w:rsid w:val="00EF4E11"/>
    <w:rsid w:val="00F0106E"/>
    <w:rsid w:val="00F02C3C"/>
    <w:rsid w:val="00F02D87"/>
    <w:rsid w:val="00F0367B"/>
    <w:rsid w:val="00F05DCB"/>
    <w:rsid w:val="00F1077B"/>
    <w:rsid w:val="00F10B29"/>
    <w:rsid w:val="00F15BD1"/>
    <w:rsid w:val="00F17A54"/>
    <w:rsid w:val="00F20469"/>
    <w:rsid w:val="00F2412E"/>
    <w:rsid w:val="00F34DE5"/>
    <w:rsid w:val="00F37267"/>
    <w:rsid w:val="00F42BA4"/>
    <w:rsid w:val="00F442B2"/>
    <w:rsid w:val="00F459F4"/>
    <w:rsid w:val="00F471B0"/>
    <w:rsid w:val="00F47964"/>
    <w:rsid w:val="00F50487"/>
    <w:rsid w:val="00F517AF"/>
    <w:rsid w:val="00F5215B"/>
    <w:rsid w:val="00F548CD"/>
    <w:rsid w:val="00F54AF2"/>
    <w:rsid w:val="00F55219"/>
    <w:rsid w:val="00F65583"/>
    <w:rsid w:val="00F6674F"/>
    <w:rsid w:val="00F71F9C"/>
    <w:rsid w:val="00F74D42"/>
    <w:rsid w:val="00F77823"/>
    <w:rsid w:val="00F77828"/>
    <w:rsid w:val="00F80EC8"/>
    <w:rsid w:val="00F823A9"/>
    <w:rsid w:val="00F9161E"/>
    <w:rsid w:val="00F9521E"/>
    <w:rsid w:val="00FA241E"/>
    <w:rsid w:val="00FA38F1"/>
    <w:rsid w:val="00FA3AB5"/>
    <w:rsid w:val="00FB0B26"/>
    <w:rsid w:val="00FB28D6"/>
    <w:rsid w:val="00FB29EE"/>
    <w:rsid w:val="00FB3406"/>
    <w:rsid w:val="00FB42A4"/>
    <w:rsid w:val="00FB785A"/>
    <w:rsid w:val="00FC01ED"/>
    <w:rsid w:val="00FC07D4"/>
    <w:rsid w:val="00FC5628"/>
    <w:rsid w:val="00FD474F"/>
    <w:rsid w:val="00FD7689"/>
    <w:rsid w:val="00FE132C"/>
    <w:rsid w:val="00FE2C51"/>
    <w:rsid w:val="00FE6D67"/>
    <w:rsid w:val="00FE71C2"/>
    <w:rsid w:val="00FF0294"/>
    <w:rsid w:val="00FF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9"/>
    <o:shapelayout v:ext="edit">
      <o:idmap v:ext="edit" data="1"/>
    </o:shapelayout>
  </w:shapeDefaults>
  <w:decimalSymbol w:val=","/>
  <w:listSeparator w:val=";"/>
  <w14:docId w14:val="4A07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2"/>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22"/>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2"/>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22"/>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231">
      <w:bodyDiv w:val="1"/>
      <w:marLeft w:val="0"/>
      <w:marRight w:val="0"/>
      <w:marTop w:val="0"/>
      <w:marBottom w:val="0"/>
      <w:divBdr>
        <w:top w:val="none" w:sz="0" w:space="0" w:color="auto"/>
        <w:left w:val="none" w:sz="0" w:space="0" w:color="auto"/>
        <w:bottom w:val="none" w:sz="0" w:space="0" w:color="auto"/>
        <w:right w:val="none" w:sz="0" w:space="0" w:color="auto"/>
      </w:divBdr>
    </w:div>
    <w:div w:id="142695869">
      <w:bodyDiv w:val="1"/>
      <w:marLeft w:val="0"/>
      <w:marRight w:val="0"/>
      <w:marTop w:val="0"/>
      <w:marBottom w:val="0"/>
      <w:divBdr>
        <w:top w:val="none" w:sz="0" w:space="0" w:color="auto"/>
        <w:left w:val="none" w:sz="0" w:space="0" w:color="auto"/>
        <w:bottom w:val="none" w:sz="0" w:space="0" w:color="auto"/>
        <w:right w:val="none" w:sz="0" w:space="0" w:color="auto"/>
      </w:divBdr>
    </w:div>
    <w:div w:id="144204487">
      <w:bodyDiv w:val="1"/>
      <w:marLeft w:val="0"/>
      <w:marRight w:val="0"/>
      <w:marTop w:val="0"/>
      <w:marBottom w:val="0"/>
      <w:divBdr>
        <w:top w:val="none" w:sz="0" w:space="0" w:color="auto"/>
        <w:left w:val="none" w:sz="0" w:space="0" w:color="auto"/>
        <w:bottom w:val="none" w:sz="0" w:space="0" w:color="auto"/>
        <w:right w:val="none" w:sz="0" w:space="0" w:color="auto"/>
      </w:divBdr>
    </w:div>
    <w:div w:id="156114445">
      <w:bodyDiv w:val="1"/>
      <w:marLeft w:val="0"/>
      <w:marRight w:val="0"/>
      <w:marTop w:val="0"/>
      <w:marBottom w:val="0"/>
      <w:divBdr>
        <w:top w:val="none" w:sz="0" w:space="0" w:color="auto"/>
        <w:left w:val="none" w:sz="0" w:space="0" w:color="auto"/>
        <w:bottom w:val="none" w:sz="0" w:space="0" w:color="auto"/>
        <w:right w:val="none" w:sz="0" w:space="0" w:color="auto"/>
      </w:divBdr>
    </w:div>
    <w:div w:id="266354829">
      <w:bodyDiv w:val="1"/>
      <w:marLeft w:val="0"/>
      <w:marRight w:val="0"/>
      <w:marTop w:val="0"/>
      <w:marBottom w:val="0"/>
      <w:divBdr>
        <w:top w:val="none" w:sz="0" w:space="0" w:color="auto"/>
        <w:left w:val="none" w:sz="0" w:space="0" w:color="auto"/>
        <w:bottom w:val="none" w:sz="0" w:space="0" w:color="auto"/>
        <w:right w:val="none" w:sz="0" w:space="0" w:color="auto"/>
      </w:divBdr>
    </w:div>
    <w:div w:id="333457852">
      <w:bodyDiv w:val="1"/>
      <w:marLeft w:val="0"/>
      <w:marRight w:val="0"/>
      <w:marTop w:val="0"/>
      <w:marBottom w:val="0"/>
      <w:divBdr>
        <w:top w:val="none" w:sz="0" w:space="0" w:color="auto"/>
        <w:left w:val="none" w:sz="0" w:space="0" w:color="auto"/>
        <w:bottom w:val="none" w:sz="0" w:space="0" w:color="auto"/>
        <w:right w:val="none" w:sz="0" w:space="0" w:color="auto"/>
      </w:divBdr>
    </w:div>
    <w:div w:id="549458813">
      <w:bodyDiv w:val="1"/>
      <w:marLeft w:val="0"/>
      <w:marRight w:val="0"/>
      <w:marTop w:val="0"/>
      <w:marBottom w:val="0"/>
      <w:divBdr>
        <w:top w:val="none" w:sz="0" w:space="0" w:color="auto"/>
        <w:left w:val="none" w:sz="0" w:space="0" w:color="auto"/>
        <w:bottom w:val="none" w:sz="0" w:space="0" w:color="auto"/>
        <w:right w:val="none" w:sz="0" w:space="0" w:color="auto"/>
      </w:divBdr>
    </w:div>
    <w:div w:id="967509812">
      <w:bodyDiv w:val="1"/>
      <w:marLeft w:val="0"/>
      <w:marRight w:val="0"/>
      <w:marTop w:val="0"/>
      <w:marBottom w:val="0"/>
      <w:divBdr>
        <w:top w:val="none" w:sz="0" w:space="0" w:color="auto"/>
        <w:left w:val="none" w:sz="0" w:space="0" w:color="auto"/>
        <w:bottom w:val="none" w:sz="0" w:space="0" w:color="auto"/>
        <w:right w:val="none" w:sz="0" w:space="0" w:color="auto"/>
      </w:divBdr>
    </w:div>
    <w:div w:id="1056976486">
      <w:bodyDiv w:val="1"/>
      <w:marLeft w:val="0"/>
      <w:marRight w:val="0"/>
      <w:marTop w:val="0"/>
      <w:marBottom w:val="0"/>
      <w:divBdr>
        <w:top w:val="none" w:sz="0" w:space="0" w:color="auto"/>
        <w:left w:val="none" w:sz="0" w:space="0" w:color="auto"/>
        <w:bottom w:val="none" w:sz="0" w:space="0" w:color="auto"/>
        <w:right w:val="none" w:sz="0" w:space="0" w:color="auto"/>
      </w:divBdr>
      <w:divsChild>
        <w:div w:id="1265069439">
          <w:marLeft w:val="0"/>
          <w:marRight w:val="0"/>
          <w:marTop w:val="225"/>
          <w:marBottom w:val="225"/>
          <w:divBdr>
            <w:top w:val="none" w:sz="0" w:space="0" w:color="auto"/>
            <w:left w:val="single" w:sz="18" w:space="26" w:color="00BCD6"/>
            <w:bottom w:val="none" w:sz="0" w:space="0" w:color="auto"/>
            <w:right w:val="none" w:sz="0" w:space="0" w:color="auto"/>
          </w:divBdr>
        </w:div>
        <w:div w:id="1452166795">
          <w:marLeft w:val="0"/>
          <w:marRight w:val="0"/>
          <w:marTop w:val="0"/>
          <w:marBottom w:val="225"/>
          <w:divBdr>
            <w:top w:val="none" w:sz="0" w:space="0" w:color="auto"/>
            <w:left w:val="single" w:sz="18" w:space="26" w:color="00BCD6"/>
            <w:bottom w:val="none" w:sz="0" w:space="0" w:color="auto"/>
            <w:right w:val="none" w:sz="0" w:space="0" w:color="auto"/>
          </w:divBdr>
        </w:div>
      </w:divsChild>
    </w:div>
    <w:div w:id="1133017321">
      <w:bodyDiv w:val="1"/>
      <w:marLeft w:val="0"/>
      <w:marRight w:val="0"/>
      <w:marTop w:val="0"/>
      <w:marBottom w:val="0"/>
      <w:divBdr>
        <w:top w:val="none" w:sz="0" w:space="0" w:color="auto"/>
        <w:left w:val="none" w:sz="0" w:space="0" w:color="auto"/>
        <w:bottom w:val="none" w:sz="0" w:space="0" w:color="auto"/>
        <w:right w:val="none" w:sz="0" w:space="0" w:color="auto"/>
      </w:divBdr>
    </w:div>
    <w:div w:id="1226843712">
      <w:bodyDiv w:val="1"/>
      <w:marLeft w:val="0"/>
      <w:marRight w:val="0"/>
      <w:marTop w:val="0"/>
      <w:marBottom w:val="0"/>
      <w:divBdr>
        <w:top w:val="none" w:sz="0" w:space="0" w:color="auto"/>
        <w:left w:val="none" w:sz="0" w:space="0" w:color="auto"/>
        <w:bottom w:val="none" w:sz="0" w:space="0" w:color="auto"/>
        <w:right w:val="none" w:sz="0" w:space="0" w:color="auto"/>
      </w:divBdr>
    </w:div>
    <w:div w:id="1252661120">
      <w:bodyDiv w:val="1"/>
      <w:marLeft w:val="0"/>
      <w:marRight w:val="0"/>
      <w:marTop w:val="0"/>
      <w:marBottom w:val="0"/>
      <w:divBdr>
        <w:top w:val="none" w:sz="0" w:space="0" w:color="auto"/>
        <w:left w:val="none" w:sz="0" w:space="0" w:color="auto"/>
        <w:bottom w:val="none" w:sz="0" w:space="0" w:color="auto"/>
        <w:right w:val="none" w:sz="0" w:space="0" w:color="auto"/>
      </w:divBdr>
    </w:div>
    <w:div w:id="1476488367">
      <w:bodyDiv w:val="1"/>
      <w:marLeft w:val="0"/>
      <w:marRight w:val="0"/>
      <w:marTop w:val="0"/>
      <w:marBottom w:val="0"/>
      <w:divBdr>
        <w:top w:val="none" w:sz="0" w:space="0" w:color="auto"/>
        <w:left w:val="none" w:sz="0" w:space="0" w:color="auto"/>
        <w:bottom w:val="none" w:sz="0" w:space="0" w:color="auto"/>
        <w:right w:val="none" w:sz="0" w:space="0" w:color="auto"/>
      </w:divBdr>
    </w:div>
    <w:div w:id="1669360931">
      <w:bodyDiv w:val="1"/>
      <w:marLeft w:val="0"/>
      <w:marRight w:val="0"/>
      <w:marTop w:val="0"/>
      <w:marBottom w:val="0"/>
      <w:divBdr>
        <w:top w:val="none" w:sz="0" w:space="0" w:color="auto"/>
        <w:left w:val="none" w:sz="0" w:space="0" w:color="auto"/>
        <w:bottom w:val="none" w:sz="0" w:space="0" w:color="auto"/>
        <w:right w:val="none" w:sz="0" w:space="0" w:color="auto"/>
      </w:divBdr>
    </w:div>
    <w:div w:id="1824734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_&#1055;&#1088;&#1080;&#1083;&#1086;&#1078;&#1077;&#1085;&#1080;&#1077;_3" TargetMode="Externa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10" Type="http://schemas.openxmlformats.org/officeDocument/2006/relationships/hyperlink" Target="file:///\\srv-data2\market\D-Lena\14%20-%20&#1047;&#1040;&#1050;&#1059;&#1055;&#1050;&#1048;%20-%20&#1072;&#1091;&#1082;&#1094;&#1080;&#1086;&#1085;&#1099;%202023\391%20-%20&#1050;&#1088;&#1086;&#1074;&#1072;&#1090;&#1080;%20&#1059;&#1050;&#1057;&#1046;&#1072;&#1073;&#1080;&#1085;&#1082;&#1072;\&#1040;&#1091;&#1082;&#1094;&#1080;&#1086;&#1085;&#1085;&#1099;&#1077;%20&#1076;&#1086;&#1082;&#1091;&#1084;&#1077;&#1085;&#1090;&#1099;\market@mail.medoptik.by"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zakupki.butb.by" TargetMode="Externa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653E7-FB69-434B-9D6B-ECCC749E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36</Pages>
  <Words>10701</Words>
  <Characters>60998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Лазарев</dc:creator>
  <cp:lastModifiedBy>Тамара Ю. Кучура</cp:lastModifiedBy>
  <cp:revision>86</cp:revision>
  <cp:lastPrinted>2023-12-29T06:39:00Z</cp:lastPrinted>
  <dcterms:created xsi:type="dcterms:W3CDTF">2022-12-01T07:18:00Z</dcterms:created>
  <dcterms:modified xsi:type="dcterms:W3CDTF">2023-12-29T06:46:00Z</dcterms:modified>
</cp:coreProperties>
</file>